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551FF7" w14:textId="0F2853A2" w:rsidR="00F9308D" w:rsidRDefault="00F9308D" w:rsidP="00F9308D">
      <w:pPr>
        <w:rPr>
          <w:rFonts w:ascii="Times New Roman" w:hAnsi="Times New Roman" w:cs="Times New Roman"/>
          <w:b/>
          <w:bCs/>
          <w:sz w:val="20"/>
          <w:szCs w:val="20"/>
        </w:rPr>
      </w:pPr>
      <w:r>
        <w:rPr>
          <w:rFonts w:ascii="Times New Roman" w:hAnsi="Times New Roman" w:cs="Times New Roman"/>
          <w:b/>
          <w:bCs/>
          <w:sz w:val="20"/>
          <w:szCs w:val="20"/>
        </w:rPr>
        <w:t>Annex I</w:t>
      </w:r>
      <w:r w:rsidR="00106C88">
        <w:rPr>
          <w:rFonts w:ascii="Times New Roman" w:hAnsi="Times New Roman" w:cs="Times New Roman"/>
          <w:b/>
          <w:bCs/>
          <w:sz w:val="20"/>
          <w:szCs w:val="20"/>
        </w:rPr>
        <w:t>V</w:t>
      </w:r>
    </w:p>
    <w:p w14:paraId="4A551FF8" w14:textId="77777777" w:rsidR="00194107" w:rsidRPr="006C2F0D" w:rsidRDefault="000371BC" w:rsidP="00194107">
      <w:pPr>
        <w:rPr>
          <w:rFonts w:ascii="Times New Roman" w:hAnsi="Times New Roman" w:cs="Times New Roman"/>
          <w:b/>
          <w:bCs/>
          <w:sz w:val="20"/>
          <w:szCs w:val="20"/>
        </w:rPr>
      </w:pPr>
      <w:r w:rsidRPr="00566107">
        <w:rPr>
          <w:rFonts w:ascii="Times New Roman" w:hAnsi="Times New Roman" w:cs="Times New Roman"/>
          <w:b/>
          <w:bCs/>
          <w:sz w:val="20"/>
          <w:szCs w:val="20"/>
        </w:rPr>
        <w:t>S.06.02. – List of assets</w:t>
      </w:r>
    </w:p>
    <w:p w14:paraId="4A551FF9" w14:textId="77777777" w:rsidR="000371BC" w:rsidRPr="00566107" w:rsidRDefault="000371BC" w:rsidP="000371BC">
      <w:pPr>
        <w:rPr>
          <w:rFonts w:ascii="Times New Roman" w:hAnsi="Times New Roman" w:cs="Times New Roman"/>
          <w:b/>
          <w:bCs/>
          <w:sz w:val="20"/>
          <w:szCs w:val="20"/>
        </w:rPr>
      </w:pPr>
      <w:r w:rsidRPr="00566107">
        <w:rPr>
          <w:rFonts w:ascii="Times New Roman" w:hAnsi="Times New Roman" w:cs="Times New Roman"/>
          <w:b/>
          <w:bCs/>
          <w:sz w:val="20"/>
          <w:szCs w:val="20"/>
        </w:rPr>
        <w:t xml:space="preserve">General </w:t>
      </w:r>
      <w:r w:rsidR="00CE611E" w:rsidRPr="006C2F0D">
        <w:rPr>
          <w:rFonts w:ascii="Times New Roman" w:hAnsi="Times New Roman" w:cs="Times New Roman"/>
          <w:b/>
          <w:bCs/>
          <w:sz w:val="20"/>
          <w:szCs w:val="20"/>
        </w:rPr>
        <w:t>comments</w:t>
      </w:r>
      <w:r w:rsidR="00176587" w:rsidRPr="00566107">
        <w:rPr>
          <w:rFonts w:ascii="Times New Roman" w:hAnsi="Times New Roman" w:cs="Times New Roman"/>
          <w:b/>
          <w:bCs/>
          <w:sz w:val="20"/>
          <w:szCs w:val="20"/>
        </w:rPr>
        <w:t>:</w:t>
      </w:r>
    </w:p>
    <w:p w14:paraId="4A551FFA" w14:textId="77777777" w:rsidR="00176587" w:rsidRDefault="00176587" w:rsidP="00176587">
      <w:pPr>
        <w:jc w:val="both"/>
        <w:rPr>
          <w:rFonts w:ascii="Times New Roman" w:hAnsi="Times New Roman" w:cs="Times New Roman"/>
          <w:sz w:val="20"/>
          <w:szCs w:val="20"/>
        </w:rPr>
      </w:pPr>
      <w:r w:rsidRPr="00566107">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4A551FFB" w14:textId="77777777" w:rsidR="00571F3E" w:rsidRDefault="00571F3E" w:rsidP="00571F3E">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annex relates to quarterly and annual submission of information for </w:t>
      </w:r>
      <w:r w:rsidR="00CD450A">
        <w:rPr>
          <w:rFonts w:ascii="Times New Roman" w:hAnsi="Times New Roman" w:cs="Times New Roman"/>
          <w:sz w:val="20"/>
          <w:szCs w:val="20"/>
          <w:lang w:val="en-US"/>
        </w:rPr>
        <w:t>third country branches</w:t>
      </w:r>
      <w:r>
        <w:rPr>
          <w:rFonts w:ascii="Times New Roman" w:hAnsi="Times New Roman" w:cs="Times New Roman"/>
          <w:sz w:val="20"/>
          <w:szCs w:val="20"/>
          <w:lang w:val="en-US"/>
        </w:rPr>
        <w:t>.</w:t>
      </w:r>
    </w:p>
    <w:p w14:paraId="4A551FFC" w14:textId="77777777" w:rsidR="0036555A" w:rsidRDefault="0036555A" w:rsidP="005B75AA">
      <w:pPr>
        <w:jc w:val="both"/>
        <w:rPr>
          <w:rFonts w:ascii="Times New Roman" w:hAnsi="Times New Roman" w:cs="Times New Roman"/>
          <w:sz w:val="20"/>
          <w:szCs w:val="20"/>
        </w:rPr>
      </w:pPr>
      <w:r w:rsidRPr="00660011">
        <w:rPr>
          <w:rFonts w:ascii="Times New Roman" w:hAnsi="Times New Roman" w:cs="Times New Roman"/>
          <w:bCs/>
          <w:sz w:val="20"/>
          <w:szCs w:val="20"/>
        </w:rPr>
        <w:t>The asset categories referred to in this template are the ones defined in Annex I</w:t>
      </w:r>
      <w:r w:rsidR="00F9308D">
        <w:rPr>
          <w:rFonts w:ascii="Times New Roman" w:hAnsi="Times New Roman" w:cs="Times New Roman"/>
          <w:bCs/>
          <w:sz w:val="20"/>
          <w:szCs w:val="20"/>
        </w:rPr>
        <w:t>V</w:t>
      </w:r>
      <w:r w:rsidRPr="00660011">
        <w:rPr>
          <w:rFonts w:ascii="Times New Roman" w:hAnsi="Times New Roman" w:cs="Times New Roman"/>
          <w:bCs/>
          <w:sz w:val="20"/>
          <w:szCs w:val="20"/>
        </w:rPr>
        <w:t xml:space="preserve"> – Assets Categories of th</w:t>
      </w:r>
      <w:r w:rsidRPr="0076719F">
        <w:rPr>
          <w:rFonts w:ascii="Times New Roman" w:hAnsi="Times New Roman" w:cs="Times New Roman"/>
          <w:bCs/>
          <w:sz w:val="20"/>
          <w:szCs w:val="20"/>
        </w:rPr>
        <w:t>i</w:t>
      </w:r>
      <w:r w:rsidRPr="00660011">
        <w:rPr>
          <w:rFonts w:ascii="Times New Roman" w:hAnsi="Times New Roman" w:cs="Times New Roman"/>
          <w:bCs/>
          <w:sz w:val="20"/>
          <w:szCs w:val="20"/>
        </w:rPr>
        <w:t xml:space="preserve">s Regulation and </w:t>
      </w:r>
      <w:r w:rsidRPr="00660011">
        <w:rPr>
          <w:rFonts w:ascii="Times New Roman" w:hAnsi="Times New Roman" w:cs="Times New Roman"/>
          <w:sz w:val="20"/>
          <w:szCs w:val="20"/>
        </w:rPr>
        <w:t>references to CIC codes refer to Annex V – CIC table of this Regulation.</w:t>
      </w:r>
    </w:p>
    <w:p w14:paraId="4A551FFD" w14:textId="77777777" w:rsidR="005B75AA" w:rsidRPr="006C2F0D" w:rsidRDefault="006575AC" w:rsidP="005B75AA">
      <w:pPr>
        <w:jc w:val="both"/>
        <w:rPr>
          <w:rFonts w:ascii="Times New Roman" w:hAnsi="Times New Roman" w:cs="Times New Roman"/>
          <w:sz w:val="20"/>
          <w:szCs w:val="20"/>
        </w:rPr>
      </w:pPr>
      <w:r>
        <w:rPr>
          <w:rFonts w:ascii="Times New Roman" w:hAnsi="Times New Roman" w:cs="Times New Roman"/>
          <w:bCs/>
          <w:sz w:val="20"/>
          <w:szCs w:val="20"/>
        </w:rPr>
        <w:t xml:space="preserve">This template should reflect the list of all assets </w:t>
      </w:r>
      <w:r w:rsidR="0036555A">
        <w:rPr>
          <w:rFonts w:ascii="Times New Roman" w:hAnsi="Times New Roman" w:cs="Times New Roman"/>
          <w:bCs/>
          <w:sz w:val="20"/>
          <w:szCs w:val="20"/>
        </w:rPr>
        <w:t>included in the Balance-sheet</w:t>
      </w:r>
      <w:r w:rsidR="0036555A" w:rsidRPr="004B5E55">
        <w:rPr>
          <w:rFonts w:ascii="Times New Roman" w:hAnsi="Times New Roman" w:cs="Times New Roman"/>
          <w:sz w:val="20"/>
          <w:szCs w:val="20"/>
        </w:rPr>
        <w:t xml:space="preserve"> classifiable as asset categories </w:t>
      </w:r>
      <w:r w:rsidR="0036555A">
        <w:rPr>
          <w:rFonts w:ascii="Times New Roman" w:hAnsi="Times New Roman" w:cs="Times New Roman"/>
          <w:sz w:val="20"/>
          <w:szCs w:val="20"/>
        </w:rPr>
        <w:t>0</w:t>
      </w:r>
      <w:r w:rsidR="0036555A" w:rsidRPr="004B5E55">
        <w:rPr>
          <w:rFonts w:ascii="Times New Roman" w:hAnsi="Times New Roman" w:cs="Times New Roman"/>
          <w:sz w:val="20"/>
          <w:szCs w:val="20"/>
        </w:rPr>
        <w:t xml:space="preserve"> to 9</w:t>
      </w:r>
      <w:r w:rsidR="0036555A">
        <w:rPr>
          <w:rFonts w:ascii="Times New Roman" w:hAnsi="Times New Roman" w:cs="Times New Roman"/>
          <w:sz w:val="20"/>
          <w:szCs w:val="20"/>
        </w:rPr>
        <w:t xml:space="preserve"> of </w:t>
      </w:r>
      <w:r w:rsidR="0036555A" w:rsidRPr="004B5E55">
        <w:rPr>
          <w:rFonts w:ascii="Times New Roman" w:hAnsi="Times New Roman" w:cs="Times New Roman"/>
          <w:bCs/>
          <w:sz w:val="20"/>
          <w:szCs w:val="20"/>
        </w:rPr>
        <w:t>Annex I</w:t>
      </w:r>
      <w:r w:rsidR="00F9308D">
        <w:rPr>
          <w:rFonts w:ascii="Times New Roman" w:hAnsi="Times New Roman" w:cs="Times New Roman"/>
          <w:bCs/>
          <w:sz w:val="20"/>
          <w:szCs w:val="20"/>
        </w:rPr>
        <w:t>V</w:t>
      </w:r>
      <w:r w:rsidR="0036555A" w:rsidRPr="004B5E55">
        <w:rPr>
          <w:rFonts w:ascii="Times New Roman" w:hAnsi="Times New Roman" w:cs="Times New Roman"/>
          <w:bCs/>
          <w:sz w:val="20"/>
          <w:szCs w:val="20"/>
        </w:rPr>
        <w:t xml:space="preserve"> – Assets Categories of th</w:t>
      </w:r>
      <w:r w:rsidR="0036555A" w:rsidRPr="0076719F">
        <w:rPr>
          <w:rFonts w:ascii="Times New Roman" w:hAnsi="Times New Roman" w:cs="Times New Roman"/>
          <w:bCs/>
          <w:sz w:val="20"/>
          <w:szCs w:val="20"/>
        </w:rPr>
        <w:t>i</w:t>
      </w:r>
      <w:r w:rsidR="0036555A" w:rsidRPr="004B5E55">
        <w:rPr>
          <w:rFonts w:ascii="Times New Roman" w:hAnsi="Times New Roman" w:cs="Times New Roman"/>
          <w:bCs/>
          <w:sz w:val="20"/>
          <w:szCs w:val="20"/>
        </w:rPr>
        <w:t>s Regulation</w:t>
      </w:r>
      <w:r>
        <w:rPr>
          <w:rFonts w:ascii="Times New Roman" w:hAnsi="Times New Roman" w:cs="Times New Roman"/>
          <w:bCs/>
          <w:sz w:val="20"/>
          <w:szCs w:val="20"/>
        </w:rPr>
        <w:t xml:space="preserve">. </w:t>
      </w:r>
      <w:r>
        <w:rPr>
          <w:rFonts w:ascii="Times New Roman" w:hAnsi="Times New Roman" w:cs="Times New Roman"/>
          <w:sz w:val="20"/>
          <w:szCs w:val="20"/>
        </w:rPr>
        <w:t>In particular in case of securities lending and repurchase agreements the underlying securities that are kept in the Balance-sheet</w:t>
      </w:r>
      <w:r w:rsidR="008F36A4">
        <w:rPr>
          <w:rFonts w:ascii="Times New Roman" w:hAnsi="Times New Roman" w:cs="Times New Roman"/>
          <w:sz w:val="20"/>
          <w:szCs w:val="20"/>
        </w:rPr>
        <w:t xml:space="preserve"> shall be reported in this template</w:t>
      </w:r>
      <w:r w:rsidR="00570E4E">
        <w:rPr>
          <w:rFonts w:ascii="Times New Roman" w:hAnsi="Times New Roman" w:cs="Times New Roman"/>
          <w:sz w:val="20"/>
          <w:szCs w:val="20"/>
        </w:rPr>
        <w:t>.</w:t>
      </w:r>
      <w:r>
        <w:rPr>
          <w:rFonts w:ascii="Times New Roman" w:hAnsi="Times New Roman" w:cs="Times New Roman"/>
          <w:sz w:val="20"/>
          <w:szCs w:val="20"/>
        </w:rPr>
        <w:t xml:space="preserve">   </w:t>
      </w:r>
    </w:p>
    <w:p w14:paraId="4A551FFE" w14:textId="77777777" w:rsidR="00287E2A" w:rsidRPr="00566107" w:rsidRDefault="00970195" w:rsidP="00987A8A">
      <w:pPr>
        <w:jc w:val="both"/>
        <w:rPr>
          <w:rFonts w:ascii="Times New Roman" w:hAnsi="Times New Roman" w:cs="Times New Roman"/>
          <w:sz w:val="20"/>
          <w:szCs w:val="20"/>
        </w:rPr>
      </w:pPr>
      <w:r w:rsidRPr="00566107">
        <w:rPr>
          <w:rFonts w:ascii="Times New Roman" w:hAnsi="Times New Roman" w:cs="Times New Roman"/>
          <w:sz w:val="20"/>
          <w:szCs w:val="20"/>
        </w:rPr>
        <w:t>This template contains a</w:t>
      </w:r>
      <w:r w:rsidR="00F40635" w:rsidRPr="00566107">
        <w:rPr>
          <w:rFonts w:ascii="Times New Roman" w:hAnsi="Times New Roman" w:cs="Times New Roman"/>
          <w:sz w:val="20"/>
          <w:szCs w:val="20"/>
        </w:rPr>
        <w:t>n</w:t>
      </w:r>
      <w:r w:rsidRPr="00566107">
        <w:rPr>
          <w:rFonts w:ascii="Times New Roman" w:hAnsi="Times New Roman" w:cs="Times New Roman"/>
          <w:sz w:val="20"/>
          <w:szCs w:val="20"/>
        </w:rPr>
        <w:t xml:space="preserve"> </w:t>
      </w:r>
      <w:r w:rsidR="007B640A" w:rsidRPr="00566107">
        <w:rPr>
          <w:rFonts w:ascii="Times New Roman" w:hAnsi="Times New Roman" w:cs="Times New Roman"/>
          <w:sz w:val="20"/>
          <w:szCs w:val="20"/>
        </w:rPr>
        <w:t>item</w:t>
      </w:r>
      <w:r w:rsidR="00CD2358" w:rsidRPr="00566107">
        <w:rPr>
          <w:rFonts w:ascii="Times New Roman" w:hAnsi="Times New Roman" w:cs="Times New Roman"/>
          <w:sz w:val="20"/>
          <w:szCs w:val="20"/>
        </w:rPr>
        <w:t>-</w:t>
      </w:r>
      <w:r w:rsidR="007B640A" w:rsidRPr="00566107">
        <w:rPr>
          <w:rFonts w:ascii="Times New Roman" w:hAnsi="Times New Roman" w:cs="Times New Roman"/>
          <w:sz w:val="20"/>
          <w:szCs w:val="20"/>
        </w:rPr>
        <w:t>by</w:t>
      </w:r>
      <w:r w:rsidR="00CD2358" w:rsidRPr="00566107">
        <w:rPr>
          <w:rFonts w:ascii="Times New Roman" w:hAnsi="Times New Roman" w:cs="Times New Roman"/>
          <w:sz w:val="20"/>
          <w:szCs w:val="20"/>
        </w:rPr>
        <w:t>-</w:t>
      </w:r>
      <w:r w:rsidR="007B640A" w:rsidRPr="00566107">
        <w:rPr>
          <w:rFonts w:ascii="Times New Roman" w:hAnsi="Times New Roman" w:cs="Times New Roman"/>
          <w:sz w:val="20"/>
          <w:szCs w:val="20"/>
        </w:rPr>
        <w:t>item</w:t>
      </w:r>
      <w:r w:rsidRPr="00566107">
        <w:rPr>
          <w:rFonts w:ascii="Times New Roman" w:hAnsi="Times New Roman" w:cs="Times New Roman"/>
          <w:sz w:val="20"/>
          <w:szCs w:val="20"/>
        </w:rPr>
        <w:t xml:space="preserve"> list of assets</w:t>
      </w:r>
      <w:r w:rsidR="00F9308D" w:rsidRPr="00F9308D">
        <w:rPr>
          <w:rFonts w:ascii="Times New Roman" w:hAnsi="Times New Roman" w:cs="Times New Roman"/>
          <w:sz w:val="20"/>
          <w:szCs w:val="20"/>
        </w:rPr>
        <w:t xml:space="preserve"> </w:t>
      </w:r>
      <w:r w:rsidR="00F9308D">
        <w:rPr>
          <w:rFonts w:ascii="Times New Roman" w:hAnsi="Times New Roman" w:cs="Times New Roman"/>
          <w:sz w:val="20"/>
          <w:szCs w:val="20"/>
        </w:rPr>
        <w:t>held directly by the undertaking (i.e. not on a look-through basis),</w:t>
      </w:r>
      <w:r w:rsidR="00F9308D" w:rsidRPr="00566107">
        <w:rPr>
          <w:rFonts w:ascii="Times New Roman" w:hAnsi="Times New Roman" w:cs="Times New Roman"/>
          <w:sz w:val="20"/>
          <w:szCs w:val="20"/>
        </w:rPr>
        <w:t xml:space="preserve"> </w:t>
      </w:r>
      <w:r w:rsidRPr="00566107">
        <w:rPr>
          <w:rFonts w:ascii="Times New Roman" w:hAnsi="Times New Roman" w:cs="Times New Roman"/>
          <w:sz w:val="20"/>
          <w:szCs w:val="20"/>
        </w:rPr>
        <w:t xml:space="preserve">classifiable as asset categories </w:t>
      </w:r>
      <w:r w:rsidR="00B363A6">
        <w:rPr>
          <w:rFonts w:ascii="Times New Roman" w:hAnsi="Times New Roman" w:cs="Times New Roman"/>
          <w:sz w:val="20"/>
          <w:szCs w:val="20"/>
        </w:rPr>
        <w:t>0</w:t>
      </w:r>
      <w:r w:rsidRPr="00566107">
        <w:rPr>
          <w:rFonts w:ascii="Times New Roman" w:hAnsi="Times New Roman" w:cs="Times New Roman"/>
          <w:sz w:val="20"/>
          <w:szCs w:val="20"/>
        </w:rPr>
        <w:t xml:space="preserve"> to 9</w:t>
      </w:r>
      <w:r w:rsidR="00287E2A" w:rsidRPr="00566107">
        <w:rPr>
          <w:rFonts w:ascii="Times New Roman" w:hAnsi="Times New Roman" w:cs="Times New Roman"/>
          <w:sz w:val="20"/>
          <w:szCs w:val="20"/>
        </w:rPr>
        <w:t xml:space="preserve"> </w:t>
      </w:r>
      <w:r w:rsidR="00F9308D" w:rsidRPr="006D2609">
        <w:rPr>
          <w:rFonts w:ascii="Times New Roman" w:hAnsi="Times New Roman" w:cs="Times New Roman"/>
          <w:sz w:val="20"/>
          <w:szCs w:val="20"/>
        </w:rPr>
        <w:t xml:space="preserve">(in case of unit-linked and index-linked product managed by the (re)insurance undertaking, </w:t>
      </w:r>
      <w:r w:rsidR="00F9308D" w:rsidRPr="00D25245">
        <w:rPr>
          <w:rFonts w:ascii="Times New Roman" w:hAnsi="Times New Roman" w:cs="Times New Roman"/>
          <w:sz w:val="20"/>
          <w:szCs w:val="20"/>
        </w:rPr>
        <w:t xml:space="preserve">the assets to be reported are also only the ones covered by </w:t>
      </w:r>
      <w:r w:rsidR="00F9308D" w:rsidRPr="006D2609">
        <w:rPr>
          <w:rFonts w:ascii="Times New Roman" w:hAnsi="Times New Roman" w:cs="Times New Roman"/>
          <w:sz w:val="20"/>
          <w:szCs w:val="20"/>
        </w:rPr>
        <w:t xml:space="preserve">asset categories 0 to 9, e.g. </w:t>
      </w:r>
      <w:proofErr w:type="spellStart"/>
      <w:r w:rsidR="00F9308D" w:rsidRPr="006D2609">
        <w:rPr>
          <w:rFonts w:ascii="Times New Roman" w:hAnsi="Times New Roman" w:cs="Times New Roman"/>
          <w:sz w:val="20"/>
          <w:szCs w:val="20"/>
        </w:rPr>
        <w:t>recoverable</w:t>
      </w:r>
      <w:r w:rsidR="00F9308D" w:rsidRPr="00D25245">
        <w:rPr>
          <w:rFonts w:ascii="Times New Roman" w:hAnsi="Times New Roman" w:cs="Times New Roman"/>
          <w:sz w:val="20"/>
          <w:szCs w:val="20"/>
        </w:rPr>
        <w:t>s</w:t>
      </w:r>
      <w:proofErr w:type="spellEnd"/>
      <w:r w:rsidR="00F9308D" w:rsidRPr="006D2609">
        <w:rPr>
          <w:rFonts w:ascii="Times New Roman" w:hAnsi="Times New Roman" w:cs="Times New Roman"/>
          <w:sz w:val="20"/>
          <w:szCs w:val="20"/>
        </w:rPr>
        <w:t xml:space="preserve"> and liabilities </w:t>
      </w:r>
      <w:r w:rsidR="00F9308D" w:rsidRPr="00D25245">
        <w:rPr>
          <w:rFonts w:ascii="Times New Roman" w:hAnsi="Times New Roman" w:cs="Times New Roman"/>
          <w:sz w:val="20"/>
          <w:szCs w:val="20"/>
        </w:rPr>
        <w:t xml:space="preserve">related to this products </w:t>
      </w:r>
      <w:r w:rsidR="00F9308D" w:rsidRPr="006D2609">
        <w:rPr>
          <w:rFonts w:ascii="Times New Roman" w:hAnsi="Times New Roman" w:cs="Times New Roman"/>
          <w:sz w:val="20"/>
          <w:szCs w:val="20"/>
        </w:rPr>
        <w:t xml:space="preserve">should not be reported), </w:t>
      </w:r>
      <w:r w:rsidR="00287E2A" w:rsidRPr="00566107">
        <w:rPr>
          <w:rFonts w:ascii="Times New Roman" w:hAnsi="Times New Roman" w:cs="Times New Roman"/>
          <w:sz w:val="20"/>
          <w:szCs w:val="20"/>
        </w:rPr>
        <w:t>with the following exceptions:</w:t>
      </w:r>
    </w:p>
    <w:p w14:paraId="4A551FFF" w14:textId="77777777" w:rsidR="00287E2A" w:rsidRPr="00566107" w:rsidRDefault="00287E2A" w:rsidP="00566107">
      <w:pPr>
        <w:numPr>
          <w:ilvl w:val="3"/>
          <w:numId w:val="10"/>
        </w:numPr>
        <w:spacing w:before="240" w:after="240" w:line="240" w:lineRule="auto"/>
        <w:ind w:left="851"/>
        <w:jc w:val="both"/>
        <w:rPr>
          <w:rFonts w:ascii="Times New Roman" w:hAnsi="Times New Roman" w:cs="Times New Roman"/>
          <w:sz w:val="20"/>
          <w:szCs w:val="20"/>
        </w:rPr>
      </w:pPr>
      <w:r w:rsidRPr="00566107">
        <w:rPr>
          <w:rFonts w:ascii="Times New Roman" w:hAnsi="Times New Roman" w:cs="Times New Roman"/>
          <w:sz w:val="20"/>
          <w:szCs w:val="20"/>
        </w:rPr>
        <w:t>Cash shall be reported in one line per currency</w:t>
      </w:r>
      <w:r w:rsidR="00F9308D">
        <w:rPr>
          <w:rFonts w:ascii="Times New Roman" w:hAnsi="Times New Roman" w:cs="Times New Roman"/>
          <w:sz w:val="20"/>
          <w:szCs w:val="20"/>
        </w:rPr>
        <w:t>, for each combination of items C0060, C0070, C0080,  and C0090</w:t>
      </w:r>
      <w:r w:rsidRPr="00566107">
        <w:rPr>
          <w:rFonts w:ascii="Times New Roman" w:hAnsi="Times New Roman" w:cs="Times New Roman"/>
          <w:sz w:val="20"/>
          <w:szCs w:val="20"/>
        </w:rPr>
        <w:t>;</w:t>
      </w:r>
    </w:p>
    <w:p w14:paraId="4A552000" w14:textId="77777777" w:rsidR="00287E2A" w:rsidRPr="00566107" w:rsidRDefault="00287E2A" w:rsidP="00566107">
      <w:pPr>
        <w:numPr>
          <w:ilvl w:val="3"/>
          <w:numId w:val="10"/>
        </w:numPr>
        <w:spacing w:before="240" w:after="240" w:line="240" w:lineRule="auto"/>
        <w:ind w:left="851"/>
        <w:jc w:val="both"/>
        <w:rPr>
          <w:rFonts w:ascii="Times New Roman" w:hAnsi="Times New Roman" w:cs="Times New Roman"/>
          <w:sz w:val="20"/>
          <w:szCs w:val="20"/>
        </w:rPr>
      </w:pPr>
      <w:r w:rsidRPr="00566107">
        <w:rPr>
          <w:rFonts w:ascii="Times New Roman" w:hAnsi="Times New Roman" w:cs="Times New Roman"/>
          <w:sz w:val="20"/>
          <w:szCs w:val="20"/>
        </w:rPr>
        <w:t>Transferable deposits (cash equivalents) and other deposits with maturity of less than one year shall be reported in one line per pair of bank and currency</w:t>
      </w:r>
      <w:r w:rsidR="00F9308D" w:rsidRPr="00FE3920">
        <w:rPr>
          <w:rFonts w:ascii="Times New Roman" w:hAnsi="Times New Roman" w:cs="Times New Roman"/>
          <w:sz w:val="20"/>
          <w:szCs w:val="20"/>
        </w:rPr>
        <w:t>, for each combination of items C0060, C0070, C0080, C0090 and C0290</w:t>
      </w:r>
      <w:r w:rsidRPr="00566107">
        <w:rPr>
          <w:rFonts w:ascii="Times New Roman" w:hAnsi="Times New Roman" w:cs="Times New Roman"/>
          <w:sz w:val="20"/>
          <w:szCs w:val="20"/>
        </w:rPr>
        <w:t>;</w:t>
      </w:r>
    </w:p>
    <w:p w14:paraId="4A552001" w14:textId="77777777" w:rsidR="00287E2A" w:rsidRPr="00566107" w:rsidRDefault="00287E2A" w:rsidP="00566107">
      <w:pPr>
        <w:numPr>
          <w:ilvl w:val="3"/>
          <w:numId w:val="10"/>
        </w:numPr>
        <w:spacing w:before="240" w:after="240" w:line="240" w:lineRule="auto"/>
        <w:ind w:left="851"/>
        <w:jc w:val="both"/>
        <w:rPr>
          <w:rFonts w:ascii="Times New Roman" w:hAnsi="Times New Roman" w:cs="Times New Roman"/>
          <w:sz w:val="20"/>
          <w:szCs w:val="20"/>
        </w:rPr>
      </w:pPr>
      <w:r w:rsidRPr="00566107">
        <w:rPr>
          <w:rFonts w:ascii="Times New Roman" w:hAnsi="Times New Roman" w:cs="Times New Roman"/>
          <w:sz w:val="20"/>
          <w:szCs w:val="20"/>
        </w:rPr>
        <w:t xml:space="preserve">Mortgages and loans to individuals, including loans on policies, shall be reported in two lines, one line regarding loans to </w:t>
      </w:r>
      <w:r w:rsidR="008073B3">
        <w:rPr>
          <w:rFonts w:ascii="Times New Roman" w:hAnsi="Times New Roman" w:cs="Times New Roman"/>
          <w:sz w:val="20"/>
          <w:szCs w:val="20"/>
        </w:rPr>
        <w:t>a</w:t>
      </w:r>
      <w:r w:rsidRPr="00566107">
        <w:rPr>
          <w:rFonts w:ascii="Times New Roman" w:hAnsi="Times New Roman" w:cs="Times New Roman"/>
          <w:sz w:val="20"/>
          <w:szCs w:val="20"/>
        </w:rPr>
        <w:t>dministrative, management and supervisory body</w:t>
      </w:r>
      <w:r w:rsidR="00F9308D" w:rsidRPr="00FE3920">
        <w:rPr>
          <w:rFonts w:ascii="Times New Roman" w:hAnsi="Times New Roman" w:cs="Times New Roman"/>
          <w:sz w:val="20"/>
          <w:szCs w:val="20"/>
        </w:rPr>
        <w:t>, for each combination of items C0060, C0070, C0080, C0090 and C0290</w:t>
      </w:r>
      <w:r w:rsidRPr="00566107">
        <w:rPr>
          <w:rFonts w:ascii="Times New Roman" w:hAnsi="Times New Roman" w:cs="Times New Roman"/>
          <w:sz w:val="20"/>
          <w:szCs w:val="20"/>
        </w:rPr>
        <w:t xml:space="preserve"> and another regarding loans to other natural persons</w:t>
      </w:r>
      <w:r w:rsidR="00F9308D" w:rsidRPr="00FE3920">
        <w:rPr>
          <w:rFonts w:ascii="Times New Roman" w:hAnsi="Times New Roman" w:cs="Times New Roman"/>
          <w:sz w:val="20"/>
          <w:szCs w:val="20"/>
        </w:rPr>
        <w:t>, for each combination of items C0060, C0070, C0080 C0090 and C0290</w:t>
      </w:r>
      <w:r w:rsidRPr="00566107">
        <w:rPr>
          <w:rFonts w:ascii="Times New Roman" w:hAnsi="Times New Roman" w:cs="Times New Roman"/>
          <w:sz w:val="20"/>
          <w:szCs w:val="20"/>
        </w:rPr>
        <w:t>;</w:t>
      </w:r>
    </w:p>
    <w:p w14:paraId="4A552002" w14:textId="77777777" w:rsidR="00287E2A" w:rsidRPr="00566107" w:rsidRDefault="00287E2A" w:rsidP="00566107">
      <w:pPr>
        <w:numPr>
          <w:ilvl w:val="3"/>
          <w:numId w:val="10"/>
        </w:numPr>
        <w:spacing w:before="240" w:after="240" w:line="240" w:lineRule="auto"/>
        <w:ind w:left="851"/>
        <w:jc w:val="both"/>
        <w:rPr>
          <w:rFonts w:ascii="Times New Roman" w:hAnsi="Times New Roman" w:cs="Times New Roman"/>
          <w:sz w:val="20"/>
          <w:szCs w:val="20"/>
        </w:rPr>
      </w:pPr>
      <w:r w:rsidRPr="00566107">
        <w:rPr>
          <w:rFonts w:ascii="Times New Roman" w:hAnsi="Times New Roman" w:cs="Times New Roman"/>
          <w:sz w:val="20"/>
          <w:szCs w:val="20"/>
        </w:rPr>
        <w:t>Deposit</w:t>
      </w:r>
      <w:r w:rsidR="003A7FAE">
        <w:rPr>
          <w:rFonts w:ascii="Times New Roman" w:hAnsi="Times New Roman" w:cs="Times New Roman"/>
          <w:sz w:val="20"/>
          <w:szCs w:val="20"/>
        </w:rPr>
        <w:t>s</w:t>
      </w:r>
      <w:r w:rsidRPr="00566107">
        <w:rPr>
          <w:rFonts w:ascii="Times New Roman" w:hAnsi="Times New Roman" w:cs="Times New Roman"/>
          <w:sz w:val="20"/>
          <w:szCs w:val="20"/>
        </w:rPr>
        <w:t xml:space="preserve"> to cedants shall be reported in one single line</w:t>
      </w:r>
      <w:r w:rsidR="00F9308D">
        <w:rPr>
          <w:rFonts w:ascii="Times New Roman" w:hAnsi="Times New Roman" w:cs="Times New Roman"/>
          <w:sz w:val="20"/>
          <w:szCs w:val="20"/>
        </w:rPr>
        <w:t>, for each combination of items C0060, C0070, C0080 and C0090</w:t>
      </w:r>
      <w:r w:rsidRPr="00566107">
        <w:rPr>
          <w:rFonts w:ascii="Times New Roman" w:hAnsi="Times New Roman" w:cs="Times New Roman"/>
          <w:sz w:val="20"/>
          <w:szCs w:val="20"/>
        </w:rPr>
        <w:t>;</w:t>
      </w:r>
    </w:p>
    <w:p w14:paraId="4A552003" w14:textId="77777777" w:rsidR="00287E2A" w:rsidRPr="00566107" w:rsidRDefault="00287E2A" w:rsidP="00566107">
      <w:pPr>
        <w:numPr>
          <w:ilvl w:val="3"/>
          <w:numId w:val="10"/>
        </w:numPr>
        <w:spacing w:before="240" w:after="240" w:line="240" w:lineRule="auto"/>
        <w:ind w:left="851"/>
        <w:jc w:val="both"/>
        <w:rPr>
          <w:rFonts w:ascii="Times New Roman" w:hAnsi="Times New Roman" w:cs="Times New Roman"/>
          <w:sz w:val="20"/>
          <w:szCs w:val="20"/>
        </w:rPr>
      </w:pPr>
      <w:r w:rsidRPr="00566107">
        <w:rPr>
          <w:rFonts w:ascii="Times New Roman" w:hAnsi="Times New Roman" w:cs="Times New Roman"/>
          <w:sz w:val="20"/>
          <w:szCs w:val="20"/>
        </w:rPr>
        <w:t>Plant and equipment for the own use of the undertaking shall be reported in one single line</w:t>
      </w:r>
      <w:r w:rsidR="00F9308D">
        <w:rPr>
          <w:rFonts w:ascii="Times New Roman" w:hAnsi="Times New Roman" w:cs="Times New Roman"/>
          <w:sz w:val="20"/>
          <w:szCs w:val="20"/>
        </w:rPr>
        <w:t>, for each combination of items C0060, C0070, C0080 and C0090</w:t>
      </w:r>
      <w:r w:rsidRPr="00566107">
        <w:rPr>
          <w:rFonts w:ascii="Times New Roman" w:hAnsi="Times New Roman" w:cs="Times New Roman"/>
          <w:sz w:val="20"/>
          <w:szCs w:val="20"/>
        </w:rPr>
        <w:t>.</w:t>
      </w:r>
    </w:p>
    <w:p w14:paraId="3B4C3272" w14:textId="77777777" w:rsidR="00534C87" w:rsidRPr="00534C87" w:rsidRDefault="00534C87" w:rsidP="00534C87">
      <w:pPr>
        <w:jc w:val="both"/>
        <w:rPr>
          <w:rFonts w:ascii="Times New Roman" w:hAnsi="Times New Roman" w:cs="Times New Roman"/>
          <w:sz w:val="20"/>
          <w:szCs w:val="20"/>
        </w:rPr>
      </w:pPr>
      <w:r w:rsidRPr="00534C87">
        <w:rPr>
          <w:rFonts w:ascii="Times New Roman" w:hAnsi="Times New Roman" w:cs="Times New Roman"/>
          <w:sz w:val="20"/>
          <w:szCs w:val="20"/>
        </w:rPr>
        <w:t xml:space="preserve">All reporting items shall be reported, except when otherwise stated in these instructions. </w:t>
      </w:r>
    </w:p>
    <w:p w14:paraId="715E738E" w14:textId="3024F57D" w:rsidR="00534C87" w:rsidRDefault="00534C87" w:rsidP="00534C87">
      <w:pPr>
        <w:jc w:val="both"/>
        <w:rPr>
          <w:rFonts w:ascii="Times New Roman" w:hAnsi="Times New Roman" w:cs="Times New Roman"/>
          <w:sz w:val="20"/>
          <w:szCs w:val="20"/>
        </w:rPr>
      </w:pPr>
      <w:r w:rsidRPr="00534C87">
        <w:rPr>
          <w:rFonts w:ascii="Times New Roman" w:hAnsi="Times New Roman" w:cs="Times New Roman"/>
          <w:sz w:val="20"/>
          <w:szCs w:val="20"/>
        </w:rPr>
        <w:t xml:space="preserve">Items C0110, </w:t>
      </w:r>
      <w:del w:id="0" w:author="Author">
        <w:r w:rsidRPr="00534C87" w:rsidDel="00AD04F6">
          <w:rPr>
            <w:rFonts w:ascii="Times New Roman" w:hAnsi="Times New Roman" w:cs="Times New Roman"/>
            <w:sz w:val="20"/>
            <w:szCs w:val="20"/>
          </w:rPr>
          <w:delText>C0120, C0121, C0122</w:delText>
        </w:r>
      </w:del>
      <w:r w:rsidRPr="00534C87">
        <w:rPr>
          <w:rFonts w:ascii="Times New Roman" w:hAnsi="Times New Roman" w:cs="Times New Roman"/>
          <w:sz w:val="20"/>
          <w:szCs w:val="20"/>
        </w:rPr>
        <w:t>, C0130, C0140, C0190</w:t>
      </w:r>
      <w:r w:rsidR="00CA7C08">
        <w:rPr>
          <w:rFonts w:ascii="Times New Roman" w:hAnsi="Times New Roman" w:cs="Times New Roman"/>
          <w:sz w:val="20"/>
          <w:szCs w:val="20"/>
        </w:rPr>
        <w:t>,</w:t>
      </w:r>
      <w:r w:rsidRPr="00534C87">
        <w:rPr>
          <w:rFonts w:ascii="Times New Roman" w:hAnsi="Times New Roman" w:cs="Times New Roman"/>
          <w:sz w:val="20"/>
          <w:szCs w:val="20"/>
        </w:rPr>
        <w:t xml:space="preserve">C0200, C0230, C0270, C0280, C0310, C0370, C0380 </w:t>
      </w:r>
      <w:r w:rsidR="00CA7C08">
        <w:rPr>
          <w:rFonts w:ascii="Times New Roman" w:hAnsi="Times New Roman" w:cs="Times New Roman"/>
          <w:sz w:val="20"/>
          <w:szCs w:val="20"/>
        </w:rPr>
        <w:t>are not</w:t>
      </w:r>
      <w:r w:rsidRPr="00534C87">
        <w:rPr>
          <w:rFonts w:ascii="Times New Roman" w:hAnsi="Times New Roman" w:cs="Times New Roman"/>
          <w:sz w:val="20"/>
          <w:szCs w:val="20"/>
        </w:rPr>
        <w:t xml:space="preserve"> applicable to CIC 09 - Other investments. </w:t>
      </w:r>
    </w:p>
    <w:p w14:paraId="4A552004" w14:textId="27BF4FA0" w:rsidR="00CC34E4" w:rsidRDefault="00CC34E4" w:rsidP="00534C87">
      <w:pPr>
        <w:jc w:val="both"/>
        <w:rPr>
          <w:rFonts w:ascii="Times New Roman" w:hAnsi="Times New Roman" w:cs="Times New Roman"/>
          <w:sz w:val="20"/>
          <w:szCs w:val="20"/>
        </w:rPr>
      </w:pPr>
      <w:r>
        <w:rPr>
          <w:rFonts w:ascii="Times New Roman" w:hAnsi="Times New Roman" w:cs="Times New Roman"/>
          <w:sz w:val="20"/>
          <w:szCs w:val="20"/>
        </w:rPr>
        <w:t xml:space="preserve">This template comprises two tables: </w:t>
      </w:r>
      <w:r w:rsidRPr="00CC34E4">
        <w:rPr>
          <w:rFonts w:ascii="Times New Roman" w:hAnsi="Times New Roman" w:cs="Times New Roman"/>
          <w:sz w:val="20"/>
          <w:szCs w:val="20"/>
        </w:rPr>
        <w:t>Information on positions held</w:t>
      </w:r>
      <w:r>
        <w:rPr>
          <w:rFonts w:ascii="Times New Roman" w:hAnsi="Times New Roman" w:cs="Times New Roman"/>
          <w:sz w:val="20"/>
          <w:szCs w:val="20"/>
        </w:rPr>
        <w:t xml:space="preserve"> and </w:t>
      </w:r>
      <w:r w:rsidRPr="00CC34E4">
        <w:rPr>
          <w:rFonts w:ascii="Times New Roman" w:hAnsi="Times New Roman" w:cs="Times New Roman"/>
          <w:sz w:val="20"/>
          <w:szCs w:val="20"/>
        </w:rPr>
        <w:t>Information on assets</w:t>
      </w:r>
      <w:r>
        <w:rPr>
          <w:rFonts w:ascii="Times New Roman" w:hAnsi="Times New Roman" w:cs="Times New Roman"/>
          <w:sz w:val="20"/>
          <w:szCs w:val="20"/>
        </w:rPr>
        <w:t>.</w:t>
      </w:r>
    </w:p>
    <w:p w14:paraId="4A552005" w14:textId="77777777" w:rsidR="00CC34E4" w:rsidRDefault="00CC34E4" w:rsidP="00566107">
      <w:pPr>
        <w:jc w:val="both"/>
        <w:rPr>
          <w:rFonts w:ascii="Times New Roman" w:hAnsi="Times New Roman" w:cs="Times New Roman"/>
          <w:sz w:val="20"/>
          <w:szCs w:val="20"/>
        </w:rPr>
      </w:pPr>
      <w:r>
        <w:rPr>
          <w:rFonts w:ascii="Times New Roman" w:hAnsi="Times New Roman" w:cs="Times New Roman"/>
          <w:sz w:val="20"/>
          <w:szCs w:val="20"/>
        </w:rPr>
        <w:t>On the table Information on positions held, e</w:t>
      </w:r>
      <w:r w:rsidR="005B75AA" w:rsidRPr="006C2F0D">
        <w:rPr>
          <w:rFonts w:ascii="Times New Roman" w:hAnsi="Times New Roman" w:cs="Times New Roman"/>
          <w:sz w:val="20"/>
          <w:szCs w:val="20"/>
        </w:rPr>
        <w:t>ach asset shall be reported separately in as many lines as needed in order to properly fill in all variables requested</w:t>
      </w:r>
      <w:r>
        <w:rPr>
          <w:rFonts w:ascii="Times New Roman" w:hAnsi="Times New Roman" w:cs="Times New Roman"/>
          <w:sz w:val="20"/>
          <w:szCs w:val="20"/>
        </w:rPr>
        <w:t xml:space="preserve"> in that table</w:t>
      </w:r>
      <w:r w:rsidR="005B75AA" w:rsidRPr="006C2F0D">
        <w:rPr>
          <w:rFonts w:ascii="Times New Roman" w:hAnsi="Times New Roman" w:cs="Times New Roman"/>
          <w:sz w:val="20"/>
          <w:szCs w:val="20"/>
        </w:rPr>
        <w:t>. If for the same asset two values can be attributed to one variable, then this asset needs to be reported in more than one line</w:t>
      </w:r>
      <w:r w:rsidR="00287E2A" w:rsidRPr="006C2F0D">
        <w:rPr>
          <w:rFonts w:ascii="Times New Roman" w:hAnsi="Times New Roman" w:cs="Times New Roman"/>
          <w:sz w:val="20"/>
          <w:szCs w:val="20"/>
        </w:rPr>
        <w:t>.</w:t>
      </w:r>
    </w:p>
    <w:p w14:paraId="4A552006" w14:textId="77777777" w:rsidR="0048106D" w:rsidRDefault="00CC34E4" w:rsidP="00F9308D">
      <w:pPr>
        <w:spacing w:after="0"/>
        <w:jc w:val="both"/>
        <w:rPr>
          <w:rFonts w:ascii="Times New Roman" w:hAnsi="Times New Roman" w:cs="Times New Roman"/>
          <w:sz w:val="20"/>
          <w:szCs w:val="20"/>
        </w:rPr>
      </w:pPr>
      <w:r>
        <w:rPr>
          <w:rFonts w:ascii="Times New Roman" w:hAnsi="Times New Roman" w:cs="Times New Roman"/>
          <w:sz w:val="20"/>
          <w:szCs w:val="20"/>
        </w:rPr>
        <w:t xml:space="preserve">On the table Information on assets, each asset shall be reported separately, with one line for each asset, filling in all </w:t>
      </w:r>
      <w:r w:rsidR="00F9308D">
        <w:rPr>
          <w:rFonts w:ascii="Times New Roman" w:hAnsi="Times New Roman" w:cs="Times New Roman"/>
          <w:sz w:val="20"/>
          <w:szCs w:val="20"/>
        </w:rPr>
        <w:t xml:space="preserve">applicable </w:t>
      </w:r>
      <w:r>
        <w:rPr>
          <w:rFonts w:ascii="Times New Roman" w:hAnsi="Times New Roman" w:cs="Times New Roman"/>
          <w:sz w:val="20"/>
          <w:szCs w:val="20"/>
        </w:rPr>
        <w:t>variables requested in that table.</w:t>
      </w:r>
      <w:r w:rsidR="00F9308D">
        <w:rPr>
          <w:rFonts w:ascii="Times New Roman" w:hAnsi="Times New Roman" w:cs="Times New Roman"/>
          <w:sz w:val="20"/>
          <w:szCs w:val="20"/>
        </w:rPr>
        <w:t xml:space="preserve"> </w:t>
      </w:r>
    </w:p>
    <w:p w14:paraId="4A552007" w14:textId="77777777" w:rsidR="0048106D" w:rsidRDefault="0048106D" w:rsidP="00F9308D">
      <w:pPr>
        <w:spacing w:after="0"/>
        <w:jc w:val="both"/>
        <w:rPr>
          <w:rFonts w:ascii="Times New Roman" w:hAnsi="Times New Roman" w:cs="Times New Roman"/>
          <w:sz w:val="20"/>
          <w:szCs w:val="20"/>
        </w:rPr>
      </w:pPr>
    </w:p>
    <w:p w14:paraId="4A552008" w14:textId="77777777" w:rsidR="00F9308D" w:rsidRDefault="00F9308D" w:rsidP="00F9308D">
      <w:pPr>
        <w:spacing w:after="0"/>
        <w:jc w:val="both"/>
        <w:rPr>
          <w:rFonts w:ascii="Times New Roman" w:hAnsi="Times New Roman" w:cs="Times New Roman"/>
          <w:sz w:val="20"/>
          <w:szCs w:val="20"/>
        </w:rPr>
      </w:pPr>
      <w:r>
        <w:rPr>
          <w:rFonts w:ascii="Times New Roman" w:hAnsi="Times New Roman" w:cs="Times New Roman"/>
          <w:sz w:val="20"/>
          <w:szCs w:val="20"/>
        </w:rPr>
        <w:lastRenderedPageBreak/>
        <w:t>The information regarding the External rating (C0320) and Nominated ECAI (C0330) may be limited (not reported) in the following circumstances:</w:t>
      </w:r>
    </w:p>
    <w:p w14:paraId="4A552009" w14:textId="77777777" w:rsidR="00F9308D" w:rsidRPr="006106A4" w:rsidRDefault="00F9308D" w:rsidP="006106A4">
      <w:pPr>
        <w:pStyle w:val="ListParagraph"/>
        <w:numPr>
          <w:ilvl w:val="0"/>
          <w:numId w:val="14"/>
        </w:numPr>
        <w:jc w:val="both"/>
        <w:rPr>
          <w:rFonts w:ascii="Times New Roman" w:hAnsi="Times New Roman" w:cs="Times New Roman"/>
          <w:sz w:val="20"/>
          <w:szCs w:val="20"/>
        </w:rPr>
      </w:pPr>
      <w:r w:rsidRPr="006106A4">
        <w:rPr>
          <w:rFonts w:ascii="Times New Roman" w:hAnsi="Times New Roman" w:cs="Times New Roman"/>
          <w:sz w:val="20"/>
          <w:szCs w:val="20"/>
        </w:rPr>
        <w:t xml:space="preserve">through a decision of the national supervisory authority under </w:t>
      </w:r>
      <w:r w:rsidR="006106A4" w:rsidRPr="006106A4">
        <w:rPr>
          <w:rFonts w:ascii="Times New Roman" w:hAnsi="Times New Roman" w:cs="Times New Roman"/>
          <w:sz w:val="20"/>
          <w:szCs w:val="20"/>
        </w:rPr>
        <w:t>Guideline 48</w:t>
      </w:r>
      <w:r w:rsidRPr="006106A4">
        <w:rPr>
          <w:rFonts w:ascii="Times New Roman" w:hAnsi="Times New Roman" w:cs="Times New Roman"/>
          <w:sz w:val="20"/>
          <w:szCs w:val="20"/>
        </w:rPr>
        <w:t xml:space="preserve">; or </w:t>
      </w:r>
    </w:p>
    <w:p w14:paraId="4A55200A" w14:textId="77777777" w:rsidR="00F9308D" w:rsidRPr="006106A4" w:rsidRDefault="00F9308D" w:rsidP="006106A4">
      <w:pPr>
        <w:pStyle w:val="ListParagraph"/>
        <w:numPr>
          <w:ilvl w:val="0"/>
          <w:numId w:val="14"/>
        </w:numPr>
        <w:jc w:val="both"/>
        <w:rPr>
          <w:rFonts w:ascii="Times New Roman" w:hAnsi="Times New Roman" w:cs="Times New Roman"/>
          <w:sz w:val="20"/>
          <w:szCs w:val="20"/>
        </w:rPr>
      </w:pPr>
      <w:r w:rsidRPr="006106A4">
        <w:rPr>
          <w:rFonts w:ascii="Times New Roman" w:hAnsi="Times New Roman" w:cs="Times New Roman"/>
          <w:sz w:val="20"/>
          <w:szCs w:val="20"/>
        </w:rPr>
        <w:t>through a decision of the national supervisory authority in the cases where the insurance and reinsurance undertakings have in place outsourcing arrangements in the area o</w:t>
      </w:r>
      <w:r w:rsidR="0048106D" w:rsidRPr="006106A4">
        <w:rPr>
          <w:rFonts w:ascii="Times New Roman" w:hAnsi="Times New Roman" w:cs="Times New Roman"/>
          <w:sz w:val="20"/>
          <w:szCs w:val="20"/>
        </w:rPr>
        <w:t>f</w:t>
      </w:r>
      <w:r w:rsidRPr="006106A4">
        <w:rPr>
          <w:rFonts w:ascii="Times New Roman" w:hAnsi="Times New Roman" w:cs="Times New Roman"/>
          <w:sz w:val="20"/>
          <w:szCs w:val="20"/>
        </w:rPr>
        <w:t xml:space="preserve"> investments that lead to this specific information not being available directly </w:t>
      </w:r>
      <w:r w:rsidR="0048106D" w:rsidRPr="006106A4">
        <w:rPr>
          <w:rFonts w:ascii="Times New Roman" w:hAnsi="Times New Roman" w:cs="Times New Roman"/>
          <w:sz w:val="20"/>
          <w:szCs w:val="20"/>
        </w:rPr>
        <w:t>to</w:t>
      </w:r>
      <w:r w:rsidRPr="006106A4">
        <w:rPr>
          <w:rFonts w:ascii="Times New Roman" w:hAnsi="Times New Roman" w:cs="Times New Roman"/>
          <w:sz w:val="20"/>
          <w:szCs w:val="20"/>
        </w:rPr>
        <w:t xml:space="preserve"> the undertaking.</w:t>
      </w:r>
    </w:p>
    <w:p w14:paraId="4A55200B" w14:textId="77777777" w:rsidR="00970195" w:rsidRPr="00566107" w:rsidRDefault="00CC34E4" w:rsidP="00566107">
      <w:pPr>
        <w:jc w:val="both"/>
        <w:rPr>
          <w:rFonts w:ascii="Times New Roman" w:hAnsi="Times New Roman" w:cs="Times New Roman"/>
          <w:b/>
          <w:sz w:val="20"/>
          <w:szCs w:val="20"/>
        </w:rPr>
      </w:pPr>
      <w:r w:rsidRPr="00566107">
        <w:rPr>
          <w:rFonts w:ascii="Times New Roman" w:hAnsi="Times New Roman" w:cs="Times New Roman"/>
          <w:b/>
          <w:sz w:val="20"/>
          <w:szCs w:val="20"/>
        </w:rPr>
        <w:t>Information on positions</w:t>
      </w:r>
      <w:r>
        <w:rPr>
          <w:rFonts w:ascii="Times New Roman" w:hAnsi="Times New Roman" w:cs="Times New Roman"/>
          <w:b/>
          <w:sz w:val="20"/>
          <w:szCs w:val="20"/>
        </w:rPr>
        <w:t xml:space="preserve"> held</w:t>
      </w:r>
    </w:p>
    <w:tbl>
      <w:tblPr>
        <w:tblStyle w:val="TableGrid"/>
        <w:tblW w:w="9067" w:type="dxa"/>
        <w:tblLook w:val="04A0" w:firstRow="1" w:lastRow="0" w:firstColumn="1" w:lastColumn="0" w:noHBand="0" w:noVBand="1"/>
      </w:tblPr>
      <w:tblGrid>
        <w:gridCol w:w="1242"/>
        <w:gridCol w:w="1818"/>
        <w:gridCol w:w="6007"/>
      </w:tblGrid>
      <w:tr w:rsidR="00FB2816" w:rsidRPr="006C2F0D" w14:paraId="4A55200F" w14:textId="77777777" w:rsidTr="008D5550">
        <w:trPr>
          <w:trHeight w:val="259"/>
        </w:trPr>
        <w:tc>
          <w:tcPr>
            <w:tcW w:w="1242" w:type="dxa"/>
            <w:noWrap/>
            <w:vAlign w:val="center"/>
            <w:hideMark/>
          </w:tcPr>
          <w:p w14:paraId="4A55200C" w14:textId="77777777" w:rsidR="00FB2816" w:rsidRPr="00566107" w:rsidRDefault="00FB2816" w:rsidP="00EF7158">
            <w:pPr>
              <w:spacing w:after="200" w:line="276" w:lineRule="auto"/>
              <w:rPr>
                <w:rFonts w:ascii="Times New Roman" w:hAnsi="Times New Roman" w:cs="Times New Roman"/>
                <w:sz w:val="20"/>
                <w:szCs w:val="20"/>
              </w:rPr>
            </w:pPr>
          </w:p>
        </w:tc>
        <w:tc>
          <w:tcPr>
            <w:tcW w:w="1818" w:type="dxa"/>
            <w:vAlign w:val="center"/>
            <w:hideMark/>
          </w:tcPr>
          <w:p w14:paraId="4A55200D" w14:textId="77777777" w:rsidR="00FB2816" w:rsidRPr="00566107" w:rsidRDefault="00FB2816" w:rsidP="00EF7158">
            <w:pPr>
              <w:spacing w:after="200" w:line="276" w:lineRule="auto"/>
              <w:rPr>
                <w:rFonts w:ascii="Times New Roman" w:hAnsi="Times New Roman" w:cs="Times New Roman"/>
                <w:b/>
                <w:bCs/>
                <w:sz w:val="20"/>
                <w:szCs w:val="20"/>
              </w:rPr>
            </w:pPr>
            <w:r w:rsidRPr="00566107">
              <w:rPr>
                <w:rFonts w:ascii="Times New Roman" w:hAnsi="Times New Roman" w:cs="Times New Roman"/>
                <w:b/>
                <w:bCs/>
                <w:sz w:val="20"/>
                <w:szCs w:val="20"/>
              </w:rPr>
              <w:t>ITEM</w:t>
            </w:r>
          </w:p>
        </w:tc>
        <w:tc>
          <w:tcPr>
            <w:tcW w:w="6007" w:type="dxa"/>
            <w:vAlign w:val="center"/>
            <w:hideMark/>
          </w:tcPr>
          <w:p w14:paraId="4A55200E" w14:textId="77777777" w:rsidR="00FB2816" w:rsidRPr="00566107" w:rsidRDefault="00FB2816" w:rsidP="00EF7158">
            <w:pPr>
              <w:spacing w:after="200" w:line="276" w:lineRule="auto"/>
              <w:rPr>
                <w:rFonts w:ascii="Times New Roman" w:hAnsi="Times New Roman" w:cs="Times New Roman"/>
                <w:b/>
                <w:bCs/>
                <w:sz w:val="20"/>
                <w:szCs w:val="20"/>
              </w:rPr>
            </w:pPr>
            <w:r w:rsidRPr="00566107">
              <w:rPr>
                <w:rFonts w:ascii="Times New Roman" w:hAnsi="Times New Roman" w:cs="Times New Roman"/>
                <w:b/>
                <w:bCs/>
                <w:sz w:val="20"/>
                <w:szCs w:val="20"/>
              </w:rPr>
              <w:t>INSTRUCTIONS</w:t>
            </w:r>
          </w:p>
        </w:tc>
      </w:tr>
      <w:tr w:rsidR="00DE548D" w:rsidRPr="006C2F0D" w14:paraId="4A552014" w14:textId="77777777" w:rsidTr="008D5550">
        <w:trPr>
          <w:trHeight w:val="1575"/>
        </w:trPr>
        <w:tc>
          <w:tcPr>
            <w:tcW w:w="1242" w:type="dxa"/>
            <w:hideMark/>
          </w:tcPr>
          <w:p w14:paraId="4A552010" w14:textId="77777777" w:rsidR="00DE548D" w:rsidRPr="0061769B" w:rsidRDefault="001F4EE2" w:rsidP="00372912">
            <w:pPr>
              <w:spacing w:line="276" w:lineRule="auto"/>
              <w:jc w:val="both"/>
              <w:rPr>
                <w:rFonts w:ascii="Times New Roman" w:hAnsi="Times New Roman" w:cs="Times New Roman"/>
                <w:sz w:val="20"/>
                <w:szCs w:val="20"/>
              </w:rPr>
            </w:pPr>
            <w:r>
              <w:rPr>
                <w:rFonts w:ascii="Times New Roman" w:hAnsi="Times New Roman" w:cs="Times New Roman"/>
                <w:sz w:val="20"/>
                <w:szCs w:val="20"/>
              </w:rPr>
              <w:t>C004</w:t>
            </w:r>
            <w:r w:rsidR="00DE548D" w:rsidRPr="0061769B">
              <w:rPr>
                <w:rFonts w:ascii="Times New Roman" w:hAnsi="Times New Roman" w:cs="Times New Roman"/>
                <w:sz w:val="20"/>
                <w:szCs w:val="20"/>
              </w:rPr>
              <w:t>0</w:t>
            </w:r>
          </w:p>
        </w:tc>
        <w:tc>
          <w:tcPr>
            <w:tcW w:w="1818" w:type="dxa"/>
            <w:hideMark/>
          </w:tcPr>
          <w:p w14:paraId="4A552011" w14:textId="77777777" w:rsidR="00DE548D" w:rsidRPr="0061769B" w:rsidRDefault="00DE548D" w:rsidP="00372912">
            <w:pPr>
              <w:spacing w:after="200" w:line="276" w:lineRule="auto"/>
              <w:jc w:val="both"/>
              <w:rPr>
                <w:rFonts w:ascii="Times New Roman" w:hAnsi="Times New Roman" w:cs="Times New Roman"/>
                <w:sz w:val="20"/>
                <w:szCs w:val="20"/>
              </w:rPr>
            </w:pPr>
            <w:r w:rsidRPr="006C2F0D">
              <w:rPr>
                <w:rFonts w:ascii="Times New Roman" w:hAnsi="Times New Roman" w:cs="Times New Roman"/>
                <w:sz w:val="20"/>
                <w:szCs w:val="20"/>
              </w:rPr>
              <w:t xml:space="preserve">Asset </w:t>
            </w:r>
            <w:r w:rsidRPr="0061769B">
              <w:rPr>
                <w:rFonts w:ascii="Times New Roman" w:hAnsi="Times New Roman" w:cs="Times New Roman"/>
                <w:sz w:val="20"/>
                <w:szCs w:val="20"/>
              </w:rPr>
              <w:t>ID Code</w:t>
            </w:r>
          </w:p>
        </w:tc>
        <w:tc>
          <w:tcPr>
            <w:tcW w:w="6007" w:type="dxa"/>
          </w:tcPr>
          <w:p w14:paraId="7E0179A6" w14:textId="77777777" w:rsidR="00372912" w:rsidRDefault="00DE548D" w:rsidP="00372912">
            <w:pPr>
              <w:spacing w:after="200" w:line="276" w:lineRule="auto"/>
              <w:jc w:val="both"/>
              <w:rPr>
                <w:rFonts w:ascii="Times New Roman" w:hAnsi="Times New Roman" w:cs="Times New Roman"/>
                <w:sz w:val="20"/>
                <w:szCs w:val="20"/>
              </w:rPr>
            </w:pPr>
            <w:r w:rsidRPr="006C2F0D">
              <w:rPr>
                <w:rFonts w:ascii="Times New Roman" w:hAnsi="Times New Roman" w:cs="Times New Roman"/>
                <w:sz w:val="20"/>
                <w:szCs w:val="20"/>
              </w:rPr>
              <w:t>Asset ID code using the following priority</w:t>
            </w:r>
            <w:r>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  - ISO 6166 code of ISIN when available</w:t>
            </w:r>
          </w:p>
          <w:p w14:paraId="4A552012" w14:textId="19A4DA74" w:rsidR="00DE548D" w:rsidRDefault="00DE548D" w:rsidP="00372912">
            <w:pPr>
              <w:spacing w:after="200" w:line="276" w:lineRule="auto"/>
              <w:jc w:val="both"/>
              <w:rPr>
                <w:rFonts w:ascii="Times New Roman" w:hAnsi="Times New Roman" w:cs="Times New Roman"/>
                <w:sz w:val="20"/>
                <w:szCs w:val="20"/>
              </w:rPr>
            </w:pPr>
            <w:r w:rsidRPr="0061769B">
              <w:rPr>
                <w:rFonts w:ascii="Times New Roman" w:hAnsi="Times New Roman" w:cs="Times New Roman"/>
                <w:sz w:val="20"/>
                <w:szCs w:val="20"/>
              </w:rPr>
              <w:t xml:space="preserve">  - Other recogni</w:t>
            </w:r>
            <w:r w:rsidRPr="006C2F0D">
              <w:rPr>
                <w:rFonts w:ascii="Times New Roman" w:hAnsi="Times New Roman" w:cs="Times New Roman"/>
                <w:sz w:val="20"/>
                <w:szCs w:val="20"/>
              </w:rPr>
              <w:t>s</w:t>
            </w:r>
            <w:r w:rsidRPr="0061769B">
              <w:rPr>
                <w:rFonts w:ascii="Times New Roman" w:hAnsi="Times New Roman" w:cs="Times New Roman"/>
                <w:sz w:val="20"/>
                <w:szCs w:val="20"/>
              </w:rPr>
              <w:t>ed codes (e.g.: CUSIP, Bloomberg Ticker, Reuters RIC)</w:t>
            </w:r>
            <w:r w:rsidRPr="0061769B">
              <w:rPr>
                <w:rFonts w:ascii="Times New Roman" w:hAnsi="Times New Roman" w:cs="Times New Roman"/>
                <w:sz w:val="20"/>
                <w:szCs w:val="20"/>
              </w:rPr>
              <w:br/>
              <w:t xml:space="preserve">  - Code attributed by the undertaking, when the options above are not available</w:t>
            </w:r>
            <w:r>
              <w:rPr>
                <w:rFonts w:ascii="Times New Roman" w:hAnsi="Times New Roman" w:cs="Times New Roman"/>
                <w:sz w:val="20"/>
                <w:szCs w:val="20"/>
              </w:rPr>
              <w:t>. This code</w:t>
            </w:r>
            <w:r w:rsidRPr="0061769B">
              <w:rPr>
                <w:rFonts w:ascii="Times New Roman" w:hAnsi="Times New Roman" w:cs="Times New Roman"/>
                <w:sz w:val="20"/>
                <w:szCs w:val="20"/>
              </w:rPr>
              <w:t xml:space="preserve"> must be consistent over time</w:t>
            </w:r>
            <w:r>
              <w:rPr>
                <w:rFonts w:ascii="Times New Roman" w:hAnsi="Times New Roman" w:cs="Times New Roman"/>
                <w:sz w:val="20"/>
                <w:szCs w:val="20"/>
              </w:rPr>
              <w:t>.</w:t>
            </w:r>
          </w:p>
          <w:p w14:paraId="4A552013" w14:textId="23DB0E0A" w:rsidR="00F9308D" w:rsidRPr="0061769B" w:rsidRDefault="00F9308D" w:rsidP="00372912">
            <w:pPr>
              <w:spacing w:after="200" w:line="276" w:lineRule="auto"/>
              <w:jc w:val="both"/>
              <w:rPr>
                <w:rFonts w:ascii="Times New Roman" w:hAnsi="Times New Roman" w:cs="Times New Roman"/>
                <w:sz w:val="20"/>
                <w:szCs w:val="20"/>
              </w:rPr>
            </w:pPr>
            <w:r>
              <w:rPr>
                <w:rFonts w:ascii="Times New Roman" w:hAnsi="Times New Roman" w:cs="Times New Roman"/>
                <w:sz w:val="20"/>
                <w:szCs w:val="20"/>
              </w:rPr>
              <w:t xml:space="preserve">When the same Asset ID Code needs to be reported for one asset that is issued in 2 or more different currencies, </w:t>
            </w:r>
            <w:r w:rsidRPr="001616FE">
              <w:rPr>
                <w:rFonts w:ascii="Times New Roman" w:hAnsi="Times New Roman" w:cs="Times New Roman"/>
                <w:sz w:val="20"/>
                <w:szCs w:val="20"/>
              </w:rPr>
              <w:t xml:space="preserve">it is necessary to </w:t>
            </w:r>
            <w:r w:rsidR="008D5550" w:rsidRPr="001616FE">
              <w:rPr>
                <w:rFonts w:ascii="Times New Roman" w:hAnsi="Times New Roman" w:cs="Times New Roman"/>
                <w:sz w:val="20"/>
                <w:szCs w:val="20"/>
              </w:rPr>
              <w:t>specify the</w:t>
            </w:r>
            <w:r>
              <w:rPr>
                <w:rFonts w:ascii="Times New Roman" w:hAnsi="Times New Roman" w:cs="Times New Roman"/>
                <w:sz w:val="20"/>
                <w:szCs w:val="20"/>
              </w:rPr>
              <w:t xml:space="preserve"> Asset ID code and the ISO </w:t>
            </w:r>
            <w:r w:rsidRPr="0061769B">
              <w:rPr>
                <w:rFonts w:ascii="Times New Roman" w:hAnsi="Times New Roman" w:cs="Times New Roman"/>
                <w:sz w:val="20"/>
                <w:szCs w:val="20"/>
              </w:rPr>
              <w:t>4217 alphabetic code of the currency</w:t>
            </w:r>
            <w:r>
              <w:rPr>
                <w:rFonts w:ascii="Times New Roman" w:hAnsi="Times New Roman" w:cs="Times New Roman"/>
                <w:sz w:val="20"/>
                <w:szCs w:val="20"/>
              </w:rPr>
              <w:t>, as in the following example:</w:t>
            </w:r>
            <w:r w:rsidRPr="001616FE">
              <w:rPr>
                <w:rFonts w:ascii="Times New Roman" w:hAnsi="Times New Roman" w:cs="Times New Roman"/>
                <w:sz w:val="20"/>
                <w:szCs w:val="20"/>
              </w:rPr>
              <w:t xml:space="preserve"> </w:t>
            </w:r>
            <w:r>
              <w:rPr>
                <w:rFonts w:ascii="Times New Roman" w:hAnsi="Times New Roman" w:cs="Times New Roman"/>
                <w:sz w:val="20"/>
                <w:szCs w:val="20"/>
              </w:rPr>
              <w:t>“</w:t>
            </w:r>
            <w:proofErr w:type="spellStart"/>
            <w:r w:rsidRPr="001616FE">
              <w:rPr>
                <w:rFonts w:ascii="Times New Roman" w:hAnsi="Times New Roman" w:cs="Times New Roman"/>
                <w:sz w:val="20"/>
                <w:szCs w:val="20"/>
              </w:rPr>
              <w:t>code+EUR</w:t>
            </w:r>
            <w:proofErr w:type="spellEnd"/>
            <w:r>
              <w:rPr>
                <w:rFonts w:ascii="Times New Roman" w:hAnsi="Times New Roman" w:cs="Times New Roman"/>
                <w:sz w:val="20"/>
                <w:szCs w:val="20"/>
              </w:rPr>
              <w:t>”</w:t>
            </w:r>
          </w:p>
        </w:tc>
      </w:tr>
      <w:tr w:rsidR="00DE548D" w:rsidRPr="006C2F0D" w14:paraId="4A552023" w14:textId="77777777" w:rsidTr="008D5550">
        <w:trPr>
          <w:trHeight w:val="1519"/>
        </w:trPr>
        <w:tc>
          <w:tcPr>
            <w:tcW w:w="1242" w:type="dxa"/>
            <w:hideMark/>
          </w:tcPr>
          <w:p w14:paraId="4A552015" w14:textId="77777777" w:rsidR="00DE548D" w:rsidRPr="006C2F0D" w:rsidRDefault="001F4EE2" w:rsidP="00372912">
            <w:pPr>
              <w:pStyle w:val="NoSpacing"/>
              <w:jc w:val="both"/>
            </w:pPr>
            <w:r>
              <w:rPr>
                <w:rFonts w:ascii="Times New Roman" w:hAnsi="Times New Roman" w:cs="Times New Roman"/>
                <w:sz w:val="20"/>
              </w:rPr>
              <w:t>C005</w:t>
            </w:r>
            <w:r w:rsidR="00DE548D" w:rsidRPr="0061769B">
              <w:rPr>
                <w:rFonts w:ascii="Times New Roman" w:hAnsi="Times New Roman" w:cs="Times New Roman"/>
                <w:sz w:val="20"/>
              </w:rPr>
              <w:t>0</w:t>
            </w:r>
          </w:p>
        </w:tc>
        <w:tc>
          <w:tcPr>
            <w:tcW w:w="1818" w:type="dxa"/>
            <w:hideMark/>
          </w:tcPr>
          <w:p w14:paraId="4A552016" w14:textId="77777777" w:rsidR="00DE548D" w:rsidRPr="0061769B" w:rsidRDefault="00DE548D" w:rsidP="00372912">
            <w:pPr>
              <w:spacing w:after="200" w:line="276" w:lineRule="auto"/>
              <w:jc w:val="both"/>
              <w:rPr>
                <w:rFonts w:ascii="Times New Roman" w:hAnsi="Times New Roman" w:cs="Times New Roman"/>
                <w:sz w:val="20"/>
                <w:szCs w:val="20"/>
              </w:rPr>
            </w:pPr>
            <w:r w:rsidRPr="0061769B">
              <w:rPr>
                <w:rFonts w:ascii="Times New Roman" w:hAnsi="Times New Roman" w:cs="Times New Roman"/>
                <w:sz w:val="20"/>
                <w:szCs w:val="20"/>
              </w:rPr>
              <w:t>Asset ID Code Type</w:t>
            </w:r>
          </w:p>
        </w:tc>
        <w:tc>
          <w:tcPr>
            <w:tcW w:w="6007" w:type="dxa"/>
          </w:tcPr>
          <w:p w14:paraId="4A552017" w14:textId="77777777" w:rsidR="00DE548D" w:rsidRPr="0061769B" w:rsidRDefault="00DE548D" w:rsidP="00372912">
            <w:pPr>
              <w:spacing w:after="200" w:line="276" w:lineRule="auto"/>
              <w:jc w:val="both"/>
              <w:rPr>
                <w:rFonts w:ascii="Times New Roman" w:hAnsi="Times New Roman" w:cs="Times New Roman"/>
                <w:sz w:val="20"/>
                <w:szCs w:val="20"/>
              </w:rPr>
            </w:pPr>
            <w:r w:rsidRPr="0061769B">
              <w:rPr>
                <w:rFonts w:ascii="Times New Roman" w:hAnsi="Times New Roman" w:cs="Times New Roman"/>
                <w:sz w:val="20"/>
                <w:szCs w:val="20"/>
              </w:rPr>
              <w:t>Type of ID Code used for the “</w:t>
            </w:r>
            <w:r w:rsidRPr="006C2F0D">
              <w:rPr>
                <w:rFonts w:ascii="Times New Roman" w:hAnsi="Times New Roman" w:cs="Times New Roman"/>
                <w:sz w:val="20"/>
                <w:szCs w:val="20"/>
              </w:rPr>
              <w:t xml:space="preserve">Asset </w:t>
            </w:r>
            <w:r w:rsidRPr="0061769B">
              <w:rPr>
                <w:rFonts w:ascii="Times New Roman" w:hAnsi="Times New Roman" w:cs="Times New Roman"/>
                <w:sz w:val="20"/>
                <w:szCs w:val="20"/>
              </w:rPr>
              <w:t>ID Code” item. One of the options in the following closed list shall be used:</w:t>
            </w:r>
          </w:p>
          <w:p w14:paraId="4A552018" w14:textId="77777777" w:rsidR="00DE548D" w:rsidRPr="006C2F0D" w:rsidRDefault="00DE548D" w:rsidP="00372912">
            <w:pPr>
              <w:jc w:val="both"/>
              <w:rPr>
                <w:rFonts w:ascii="Times New Roman" w:hAnsi="Times New Roman" w:cs="Times New Roman"/>
                <w:sz w:val="20"/>
                <w:szCs w:val="20"/>
              </w:rPr>
            </w:pPr>
            <w:r w:rsidRPr="006C2F0D">
              <w:rPr>
                <w:rFonts w:ascii="Times New Roman" w:hAnsi="Times New Roman" w:cs="Times New Roman"/>
                <w:sz w:val="20"/>
                <w:szCs w:val="20"/>
              </w:rPr>
              <w:t>1 - ISO</w:t>
            </w:r>
            <w:r>
              <w:rPr>
                <w:rFonts w:ascii="Times New Roman" w:hAnsi="Times New Roman" w:cs="Times New Roman"/>
                <w:sz w:val="20"/>
                <w:szCs w:val="20"/>
              </w:rPr>
              <w:t xml:space="preserve"> </w:t>
            </w:r>
            <w:r w:rsidRPr="006C2F0D">
              <w:rPr>
                <w:rFonts w:ascii="Times New Roman" w:hAnsi="Times New Roman" w:cs="Times New Roman"/>
                <w:sz w:val="20"/>
                <w:szCs w:val="20"/>
              </w:rPr>
              <w:t>6166 for ISIN</w:t>
            </w:r>
            <w:r>
              <w:rPr>
                <w:rFonts w:ascii="Times New Roman" w:hAnsi="Times New Roman" w:cs="Times New Roman"/>
                <w:sz w:val="20"/>
                <w:szCs w:val="20"/>
              </w:rPr>
              <w:t xml:space="preserve"> code</w:t>
            </w:r>
          </w:p>
          <w:p w14:paraId="4A552019" w14:textId="77777777" w:rsidR="00DE548D" w:rsidRPr="006C2F0D" w:rsidRDefault="00DE548D" w:rsidP="00372912">
            <w:pPr>
              <w:jc w:val="both"/>
              <w:rPr>
                <w:rFonts w:ascii="Times New Roman" w:hAnsi="Times New Roman" w:cs="Times New Roman"/>
                <w:sz w:val="20"/>
                <w:szCs w:val="20"/>
              </w:rPr>
            </w:pPr>
            <w:r w:rsidRPr="006C2F0D">
              <w:rPr>
                <w:rFonts w:ascii="Times New Roman" w:hAnsi="Times New Roman" w:cs="Times New Roman"/>
                <w:sz w:val="20"/>
                <w:szCs w:val="20"/>
              </w:rPr>
              <w:t xml:space="preserve">2 </w:t>
            </w:r>
            <w:r>
              <w:rPr>
                <w:rFonts w:ascii="Times New Roman" w:hAnsi="Times New Roman" w:cs="Times New Roman"/>
                <w:sz w:val="20"/>
                <w:szCs w:val="20"/>
              </w:rPr>
              <w:t>-</w:t>
            </w:r>
            <w:r w:rsidRPr="006C2F0D">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14:paraId="4A55201A" w14:textId="77777777" w:rsidR="00DE548D" w:rsidRPr="006C2F0D" w:rsidRDefault="00DE548D" w:rsidP="00372912">
            <w:pPr>
              <w:jc w:val="both"/>
              <w:rPr>
                <w:rFonts w:ascii="Times New Roman" w:hAnsi="Times New Roman" w:cs="Times New Roman"/>
                <w:sz w:val="20"/>
                <w:szCs w:val="20"/>
              </w:rPr>
            </w:pPr>
            <w:r w:rsidRPr="006C2F0D">
              <w:rPr>
                <w:rFonts w:ascii="Times New Roman" w:hAnsi="Times New Roman" w:cs="Times New Roman"/>
                <w:sz w:val="20"/>
                <w:szCs w:val="20"/>
              </w:rPr>
              <w:t xml:space="preserve">3 </w:t>
            </w:r>
            <w:r>
              <w:rPr>
                <w:rFonts w:ascii="Times New Roman" w:hAnsi="Times New Roman" w:cs="Times New Roman"/>
                <w:sz w:val="20"/>
                <w:szCs w:val="20"/>
              </w:rPr>
              <w:t>-</w:t>
            </w:r>
            <w:r w:rsidRPr="006C2F0D">
              <w:rPr>
                <w:rFonts w:ascii="Times New Roman" w:hAnsi="Times New Roman" w:cs="Times New Roman"/>
                <w:sz w:val="20"/>
                <w:szCs w:val="20"/>
              </w:rPr>
              <w:t xml:space="preserve"> SEDOL (Stock Exchange Daily Official List for the London Stock Exchange)</w:t>
            </w:r>
          </w:p>
          <w:p w14:paraId="4A55201B" w14:textId="77777777" w:rsidR="00DE548D" w:rsidRPr="00EF7158" w:rsidRDefault="00DE548D" w:rsidP="00372912">
            <w:pPr>
              <w:jc w:val="both"/>
              <w:rPr>
                <w:rFonts w:ascii="Times New Roman" w:hAnsi="Times New Roman" w:cs="Times New Roman"/>
                <w:sz w:val="20"/>
                <w:szCs w:val="20"/>
              </w:rPr>
            </w:pPr>
            <w:r w:rsidRPr="00EF7158">
              <w:rPr>
                <w:rFonts w:ascii="Times New Roman" w:hAnsi="Times New Roman" w:cs="Times New Roman"/>
                <w:sz w:val="20"/>
                <w:szCs w:val="20"/>
              </w:rPr>
              <w:t xml:space="preserve">4 - </w:t>
            </w:r>
            <w:r w:rsidR="00F9308D" w:rsidRPr="00EF7158">
              <w:rPr>
                <w:rFonts w:ascii="Times New Roman" w:hAnsi="Times New Roman" w:cs="Times New Roman"/>
                <w:sz w:val="20"/>
                <w:szCs w:val="20"/>
              </w:rPr>
              <w:t xml:space="preserve">WKN </w:t>
            </w:r>
            <w:r w:rsidRPr="00EF7158">
              <w:rPr>
                <w:rFonts w:ascii="Times New Roman" w:hAnsi="Times New Roman" w:cs="Times New Roman"/>
                <w:sz w:val="20"/>
                <w:szCs w:val="20"/>
              </w:rPr>
              <w:t>(</w:t>
            </w:r>
            <w:proofErr w:type="spellStart"/>
            <w:r w:rsidRPr="0048106D">
              <w:rPr>
                <w:rFonts w:ascii="Times New Roman" w:hAnsi="Times New Roman" w:cs="Times New Roman"/>
                <w:sz w:val="20"/>
                <w:szCs w:val="20"/>
              </w:rPr>
              <w:t>Wertpapier</w:t>
            </w:r>
            <w:proofErr w:type="spellEnd"/>
            <w:r w:rsidRPr="0048106D">
              <w:rPr>
                <w:rFonts w:ascii="Times New Roman" w:hAnsi="Times New Roman" w:cs="Times New Roman"/>
                <w:sz w:val="20"/>
                <w:szCs w:val="20"/>
              </w:rPr>
              <w:t xml:space="preserve"> Kenn-Num</w:t>
            </w:r>
            <w:r w:rsidR="00F9308D" w:rsidRPr="0048106D">
              <w:rPr>
                <w:rFonts w:ascii="Times New Roman" w:hAnsi="Times New Roman" w:cs="Times New Roman"/>
                <w:sz w:val="20"/>
                <w:szCs w:val="20"/>
              </w:rPr>
              <w:t>m</w:t>
            </w:r>
            <w:r w:rsidRPr="0048106D">
              <w:rPr>
                <w:rFonts w:ascii="Times New Roman" w:hAnsi="Times New Roman" w:cs="Times New Roman"/>
                <w:sz w:val="20"/>
                <w:szCs w:val="20"/>
              </w:rPr>
              <w:t>er</w:t>
            </w:r>
            <w:r w:rsidRPr="00EF7158">
              <w:rPr>
                <w:rFonts w:ascii="Times New Roman" w:hAnsi="Times New Roman" w:cs="Times New Roman"/>
                <w:sz w:val="20"/>
                <w:szCs w:val="20"/>
              </w:rPr>
              <w:t>, the alphanumeric German identification number)</w:t>
            </w:r>
          </w:p>
          <w:p w14:paraId="4A55201C" w14:textId="77777777" w:rsidR="00DE548D" w:rsidRPr="006C2F0D" w:rsidRDefault="00DE548D" w:rsidP="00372912">
            <w:pPr>
              <w:jc w:val="both"/>
              <w:rPr>
                <w:rFonts w:ascii="Times New Roman" w:hAnsi="Times New Roman" w:cs="Times New Roman"/>
                <w:sz w:val="20"/>
                <w:szCs w:val="20"/>
              </w:rPr>
            </w:pPr>
            <w:r w:rsidRPr="006C2F0D">
              <w:rPr>
                <w:rFonts w:ascii="Times New Roman" w:hAnsi="Times New Roman" w:cs="Times New Roman"/>
                <w:sz w:val="20"/>
                <w:szCs w:val="20"/>
              </w:rPr>
              <w:t>5 - Bloomberg Ticker (Bloomberg letters code that identify a company's securities)</w:t>
            </w:r>
          </w:p>
          <w:p w14:paraId="4A55201D" w14:textId="77777777" w:rsidR="00DE548D" w:rsidRPr="006C2F0D" w:rsidRDefault="00DE548D" w:rsidP="00372912">
            <w:pPr>
              <w:jc w:val="both"/>
              <w:rPr>
                <w:rFonts w:ascii="Times New Roman" w:hAnsi="Times New Roman" w:cs="Times New Roman"/>
                <w:sz w:val="20"/>
                <w:szCs w:val="20"/>
              </w:rPr>
            </w:pPr>
            <w:r w:rsidRPr="006C2F0D">
              <w:rPr>
                <w:rFonts w:ascii="Times New Roman" w:hAnsi="Times New Roman" w:cs="Times New Roman"/>
                <w:sz w:val="20"/>
                <w:szCs w:val="20"/>
              </w:rPr>
              <w:t>6 - BBGID (The Bloomberg Global ID)</w:t>
            </w:r>
          </w:p>
          <w:p w14:paraId="4A55201E" w14:textId="77777777" w:rsidR="00DE548D" w:rsidRDefault="00DE548D" w:rsidP="00372912">
            <w:pPr>
              <w:spacing w:line="276" w:lineRule="auto"/>
              <w:jc w:val="both"/>
              <w:rP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14:paraId="4A55201F" w14:textId="77777777" w:rsidR="00330E44" w:rsidRPr="0048106D" w:rsidRDefault="00330E44" w:rsidP="00372912">
            <w:pPr>
              <w:jc w:val="both"/>
              <w:rPr>
                <w:rFonts w:ascii="Times New Roman" w:hAnsi="Times New Roman" w:cs="Times New Roman"/>
                <w:sz w:val="20"/>
                <w:szCs w:val="20"/>
              </w:rPr>
            </w:pPr>
            <w:r>
              <w:rPr>
                <w:rFonts w:ascii="Times New Roman" w:hAnsi="Times New Roman" w:cs="Times New Roman"/>
                <w:sz w:val="20"/>
                <w:szCs w:val="20"/>
                <w:lang w:val="fr-FR"/>
              </w:rPr>
              <w:t xml:space="preserve">8 – </w:t>
            </w:r>
            <w:r w:rsidRPr="0048106D">
              <w:rPr>
                <w:rFonts w:ascii="Times New Roman" w:hAnsi="Times New Roman" w:cs="Times New Roman"/>
                <w:sz w:val="20"/>
                <w:szCs w:val="20"/>
              </w:rPr>
              <w:t>FIGI (Financial Instrument Global Identifier)</w:t>
            </w:r>
          </w:p>
          <w:p w14:paraId="4A552020" w14:textId="41DBE301" w:rsidR="00DE548D" w:rsidRPr="006C2F0D" w:rsidRDefault="00330E44" w:rsidP="00372912">
            <w:pPr>
              <w:spacing w:line="276" w:lineRule="auto"/>
              <w:jc w:val="both"/>
              <w:rPr>
                <w:rFonts w:ascii="Times New Roman" w:hAnsi="Times New Roman" w:cs="Times New Roman"/>
                <w:sz w:val="20"/>
                <w:szCs w:val="20"/>
              </w:rPr>
            </w:pPr>
            <w:r>
              <w:rPr>
                <w:rFonts w:ascii="Times New Roman" w:hAnsi="Times New Roman" w:cs="Times New Roman"/>
                <w:sz w:val="20"/>
                <w:szCs w:val="20"/>
              </w:rPr>
              <w:t>9</w:t>
            </w:r>
            <w:r w:rsidR="00DE548D" w:rsidRPr="006C2F0D">
              <w:rPr>
                <w:rFonts w:ascii="Times New Roman" w:hAnsi="Times New Roman" w:cs="Times New Roman"/>
                <w:sz w:val="20"/>
                <w:szCs w:val="20"/>
              </w:rPr>
              <w:t xml:space="preserve"> </w:t>
            </w:r>
            <w:r w:rsidR="00DE548D">
              <w:rPr>
                <w:rFonts w:ascii="Times New Roman" w:hAnsi="Times New Roman" w:cs="Times New Roman"/>
                <w:sz w:val="20"/>
                <w:szCs w:val="20"/>
              </w:rPr>
              <w:t>-</w:t>
            </w:r>
            <w:r w:rsidR="00DE548D" w:rsidRPr="006C2F0D">
              <w:rPr>
                <w:rFonts w:ascii="Times New Roman" w:hAnsi="Times New Roman" w:cs="Times New Roman"/>
                <w:sz w:val="20"/>
                <w:szCs w:val="20"/>
              </w:rPr>
              <w:t xml:space="preserve"> Other code by members of the Association of National Numbering Agencies</w:t>
            </w:r>
          </w:p>
          <w:p w14:paraId="4A552021" w14:textId="77777777" w:rsidR="00DE548D" w:rsidRDefault="00330E44" w:rsidP="00372912">
            <w:pPr>
              <w:spacing w:after="200" w:line="276" w:lineRule="auto"/>
              <w:jc w:val="both"/>
              <w:rPr>
                <w:rFonts w:ascii="Times New Roman" w:hAnsi="Times New Roman" w:cs="Times New Roman"/>
                <w:sz w:val="20"/>
                <w:szCs w:val="20"/>
              </w:rPr>
            </w:pPr>
            <w:r>
              <w:rPr>
                <w:rFonts w:ascii="Times New Roman" w:hAnsi="Times New Roman" w:cs="Times New Roman"/>
                <w:sz w:val="20"/>
                <w:szCs w:val="20"/>
              </w:rPr>
              <w:t>9</w:t>
            </w:r>
            <w:r w:rsidR="00DE548D" w:rsidRPr="006C2F0D">
              <w:rPr>
                <w:rFonts w:ascii="Times New Roman" w:hAnsi="Times New Roman" w:cs="Times New Roman"/>
                <w:sz w:val="20"/>
                <w:szCs w:val="20"/>
              </w:rPr>
              <w:t xml:space="preserve">9 - Code attributed by the undertaking </w:t>
            </w:r>
          </w:p>
          <w:p w14:paraId="4A552022" w14:textId="6C771605" w:rsidR="00F9308D" w:rsidRPr="0061769B" w:rsidRDefault="00F9308D" w:rsidP="00372912">
            <w:pPr>
              <w:spacing w:after="200" w:line="276" w:lineRule="auto"/>
              <w:jc w:val="both"/>
              <w:rPr>
                <w:rFonts w:ascii="Times New Roman" w:hAnsi="Times New Roman" w:cs="Times New Roman"/>
                <w:sz w:val="20"/>
                <w:szCs w:val="20"/>
              </w:rPr>
            </w:pPr>
            <w:r>
              <w:rPr>
                <w:rFonts w:ascii="Times New Roman" w:hAnsi="Times New Roman" w:cs="Times New Roman"/>
                <w:sz w:val="20"/>
                <w:szCs w:val="20"/>
              </w:rPr>
              <w:t xml:space="preserve">When the same Asset ID Code needs to be reported for one asset that is issued in 2 or more different currencies and the code in C0040 is defined by Asset ID code and the ISO </w:t>
            </w:r>
            <w:r w:rsidRPr="0061769B">
              <w:rPr>
                <w:rFonts w:ascii="Times New Roman" w:hAnsi="Times New Roman" w:cs="Times New Roman"/>
                <w:sz w:val="20"/>
                <w:szCs w:val="20"/>
              </w:rPr>
              <w:t>4217 alphabetic code of the currency</w:t>
            </w:r>
            <w:r>
              <w:rPr>
                <w:rFonts w:ascii="Times New Roman" w:hAnsi="Times New Roman" w:cs="Times New Roman"/>
                <w:sz w:val="20"/>
                <w:szCs w:val="20"/>
              </w:rPr>
              <w:t xml:space="preserve">, the Asset ID Code Type shall refer to option 9 and the option of the original Asset ID Code, as in the following example for which the code reported was ISIN </w:t>
            </w:r>
            <w:proofErr w:type="spellStart"/>
            <w:r>
              <w:rPr>
                <w:rFonts w:ascii="Times New Roman" w:hAnsi="Times New Roman" w:cs="Times New Roman"/>
                <w:sz w:val="20"/>
                <w:szCs w:val="20"/>
              </w:rPr>
              <w:t>code+currency</w:t>
            </w:r>
            <w:proofErr w:type="spellEnd"/>
            <w:r w:rsidRPr="001616FE">
              <w:rPr>
                <w:rFonts w:ascii="Times New Roman" w:hAnsi="Times New Roman" w:cs="Times New Roman"/>
                <w:sz w:val="20"/>
                <w:szCs w:val="20"/>
              </w:rPr>
              <w:t xml:space="preserve">: </w:t>
            </w:r>
            <w:r>
              <w:rPr>
                <w:rFonts w:ascii="Times New Roman" w:hAnsi="Times New Roman" w:cs="Times New Roman"/>
                <w:sz w:val="20"/>
                <w:szCs w:val="20"/>
              </w:rPr>
              <w:t>“9</w:t>
            </w:r>
            <w:r w:rsidR="00630893">
              <w:rPr>
                <w:rFonts w:ascii="Times New Roman" w:hAnsi="Times New Roman" w:cs="Times New Roman"/>
                <w:sz w:val="20"/>
                <w:szCs w:val="20"/>
              </w:rPr>
              <w:t>9</w:t>
            </w:r>
            <w:r w:rsidRPr="001616FE">
              <w:rPr>
                <w:rFonts w:ascii="Times New Roman" w:hAnsi="Times New Roman" w:cs="Times New Roman"/>
                <w:sz w:val="20"/>
                <w:szCs w:val="20"/>
              </w:rPr>
              <w:t>/</w:t>
            </w:r>
            <w:r>
              <w:rPr>
                <w:rFonts w:ascii="Times New Roman" w:hAnsi="Times New Roman" w:cs="Times New Roman"/>
                <w:sz w:val="20"/>
                <w:szCs w:val="20"/>
              </w:rPr>
              <w:t>1”.</w:t>
            </w:r>
          </w:p>
        </w:tc>
      </w:tr>
      <w:tr w:rsidR="007C4B56" w:rsidRPr="006C2F0D" w14:paraId="4A55202B" w14:textId="77777777" w:rsidTr="008D5550">
        <w:trPr>
          <w:trHeight w:val="346"/>
        </w:trPr>
        <w:tc>
          <w:tcPr>
            <w:tcW w:w="1242" w:type="dxa"/>
            <w:hideMark/>
          </w:tcPr>
          <w:p w14:paraId="4A552024" w14:textId="77777777" w:rsidR="00287E2A" w:rsidRPr="00566107" w:rsidRDefault="007446C4" w:rsidP="00372912">
            <w:pPr>
              <w:spacing w:line="276" w:lineRule="auto"/>
              <w:jc w:val="both"/>
              <w:rPr>
                <w:rFonts w:ascii="Times New Roman" w:hAnsi="Times New Roman" w:cs="Times New Roman"/>
                <w:sz w:val="20"/>
                <w:szCs w:val="20"/>
              </w:rPr>
            </w:pPr>
            <w:r w:rsidRPr="00566107">
              <w:rPr>
                <w:rFonts w:ascii="Times New Roman" w:hAnsi="Times New Roman" w:cs="Times New Roman"/>
                <w:sz w:val="20"/>
                <w:szCs w:val="20"/>
              </w:rPr>
              <w:t>C00</w:t>
            </w:r>
            <w:r w:rsidR="001F4EE2">
              <w:rPr>
                <w:rFonts w:ascii="Times New Roman" w:hAnsi="Times New Roman" w:cs="Times New Roman"/>
                <w:sz w:val="20"/>
                <w:szCs w:val="20"/>
              </w:rPr>
              <w:t>6</w:t>
            </w:r>
            <w:r w:rsidRPr="00566107">
              <w:rPr>
                <w:rFonts w:ascii="Times New Roman" w:hAnsi="Times New Roman" w:cs="Times New Roman"/>
                <w:sz w:val="20"/>
                <w:szCs w:val="20"/>
              </w:rPr>
              <w:t>0</w:t>
            </w:r>
          </w:p>
        </w:tc>
        <w:tc>
          <w:tcPr>
            <w:tcW w:w="1818" w:type="dxa"/>
            <w:hideMark/>
          </w:tcPr>
          <w:p w14:paraId="4A552025" w14:textId="77777777" w:rsidR="007C4B56" w:rsidRPr="00566107" w:rsidRDefault="007C4B56" w:rsidP="00372912">
            <w:pPr>
              <w:spacing w:after="200" w:line="276" w:lineRule="auto"/>
              <w:jc w:val="both"/>
              <w:rPr>
                <w:rFonts w:ascii="Times New Roman" w:hAnsi="Times New Roman" w:cs="Times New Roman"/>
                <w:sz w:val="20"/>
                <w:szCs w:val="20"/>
              </w:rPr>
            </w:pPr>
            <w:r w:rsidRPr="00566107">
              <w:rPr>
                <w:rFonts w:ascii="Times New Roman" w:hAnsi="Times New Roman" w:cs="Times New Roman"/>
                <w:sz w:val="20"/>
                <w:szCs w:val="20"/>
              </w:rPr>
              <w:t>Portfolio</w:t>
            </w:r>
          </w:p>
        </w:tc>
        <w:tc>
          <w:tcPr>
            <w:tcW w:w="6007" w:type="dxa"/>
            <w:hideMark/>
          </w:tcPr>
          <w:p w14:paraId="280E211D" w14:textId="77777777" w:rsidR="00AB49B2" w:rsidRDefault="007C4B56" w:rsidP="00372912">
            <w:pPr>
              <w:spacing w:line="276" w:lineRule="auto"/>
              <w:contextualSpacing/>
              <w:jc w:val="both"/>
              <w:rPr>
                <w:rFonts w:ascii="Times New Roman" w:hAnsi="Times New Roman" w:cs="Times New Roman"/>
                <w:sz w:val="20"/>
                <w:szCs w:val="20"/>
              </w:rPr>
            </w:pPr>
            <w:r w:rsidRPr="00566107">
              <w:rPr>
                <w:rFonts w:ascii="Times New Roman" w:hAnsi="Times New Roman" w:cs="Times New Roman"/>
                <w:sz w:val="20"/>
                <w:szCs w:val="20"/>
              </w:rPr>
              <w:t xml:space="preserve">Distinction between life, non-life, shareholder's funds, general (no split) and ring fenced funds. </w:t>
            </w:r>
          </w:p>
          <w:p w14:paraId="6C7A4B7E" w14:textId="70AD4AB1" w:rsidR="00AB49B2" w:rsidRDefault="00D2490F" w:rsidP="00372912">
            <w:pPr>
              <w:spacing w:line="276" w:lineRule="auto"/>
              <w:contextualSpacing/>
              <w:jc w:val="both"/>
              <w:rPr>
                <w:rFonts w:ascii="Times New Roman" w:hAnsi="Times New Roman" w:cs="Times New Roman"/>
                <w:sz w:val="20"/>
                <w:szCs w:val="20"/>
              </w:rPr>
            </w:pPr>
            <w:r w:rsidRPr="00D2490F">
              <w:rPr>
                <w:rFonts w:ascii="Times New Roman" w:hAnsi="Times New Roman" w:cs="Times New Roman"/>
                <w:sz w:val="20"/>
                <w:szCs w:val="20"/>
              </w:rPr>
              <w:t xml:space="preserve">Underlying assets of life technical provisions should be assigned to life portfolio and underlying assets of non-life technical provisions should be </w:t>
            </w:r>
            <w:r w:rsidRPr="00D2490F">
              <w:rPr>
                <w:rFonts w:ascii="Times New Roman" w:hAnsi="Times New Roman" w:cs="Times New Roman"/>
                <w:sz w:val="20"/>
                <w:szCs w:val="20"/>
              </w:rPr>
              <w:lastRenderedPageBreak/>
              <w:t>assigned to non-life portfolio (by applying th</w:t>
            </w:r>
            <w:r>
              <w:rPr>
                <w:rFonts w:ascii="Times New Roman" w:hAnsi="Times New Roman" w:cs="Times New Roman"/>
                <w:sz w:val="20"/>
                <w:szCs w:val="20"/>
              </w:rPr>
              <w:t>e available most precise split)</w:t>
            </w:r>
            <w:r w:rsidR="00AB49B2">
              <w:rPr>
                <w:rFonts w:ascii="Times New Roman" w:hAnsi="Times New Roman" w:cs="Times New Roman"/>
                <w:sz w:val="20"/>
                <w:szCs w:val="20"/>
              </w:rPr>
              <w:t>.</w:t>
            </w:r>
          </w:p>
          <w:p w14:paraId="6E095699" w14:textId="3BD1C276" w:rsidR="00372912" w:rsidRDefault="007C4B56" w:rsidP="00372912">
            <w:pPr>
              <w:spacing w:line="276" w:lineRule="auto"/>
              <w:contextualSpacing/>
              <w:jc w:val="both"/>
              <w:rPr>
                <w:rFonts w:ascii="Times New Roman" w:hAnsi="Times New Roman" w:cs="Times New Roman"/>
                <w:sz w:val="20"/>
                <w:szCs w:val="20"/>
              </w:rPr>
            </w:pPr>
            <w:r w:rsidRPr="00566107">
              <w:rPr>
                <w:rFonts w:ascii="Times New Roman" w:hAnsi="Times New Roman" w:cs="Times New Roman"/>
                <w:sz w:val="20"/>
                <w:szCs w:val="20"/>
              </w:rPr>
              <w:t>One of the options in the following closed list shall be used:</w:t>
            </w:r>
            <w:r w:rsidRPr="00566107">
              <w:rPr>
                <w:rFonts w:ascii="Times New Roman" w:hAnsi="Times New Roman" w:cs="Times New Roman"/>
                <w:sz w:val="20"/>
                <w:szCs w:val="20"/>
              </w:rPr>
              <w:br/>
            </w:r>
            <w:r w:rsidR="00980CFA" w:rsidRPr="006C2F0D">
              <w:rPr>
                <w:rFonts w:ascii="Times New Roman" w:hAnsi="Times New Roman" w:cs="Times New Roman"/>
                <w:sz w:val="20"/>
                <w:szCs w:val="20"/>
              </w:rPr>
              <w:t xml:space="preserve">1 </w:t>
            </w:r>
            <w:r w:rsidR="00372912">
              <w:rPr>
                <w:rFonts w:ascii="Times New Roman" w:hAnsi="Times New Roman" w:cs="Times New Roman"/>
                <w:sz w:val="20"/>
                <w:szCs w:val="20"/>
              </w:rPr>
              <w:t>–</w:t>
            </w:r>
            <w:r w:rsidR="00980CFA" w:rsidRPr="006C2F0D">
              <w:rPr>
                <w:rFonts w:ascii="Times New Roman" w:hAnsi="Times New Roman" w:cs="Times New Roman"/>
                <w:sz w:val="20"/>
                <w:szCs w:val="20"/>
              </w:rPr>
              <w:t xml:space="preserve"> </w:t>
            </w:r>
            <w:r w:rsidRPr="00566107">
              <w:rPr>
                <w:rFonts w:ascii="Times New Roman" w:hAnsi="Times New Roman" w:cs="Times New Roman"/>
                <w:sz w:val="20"/>
                <w:szCs w:val="20"/>
              </w:rPr>
              <w:t>Life</w:t>
            </w:r>
          </w:p>
          <w:p w14:paraId="4A552026" w14:textId="791E0D7E" w:rsidR="007C4B56" w:rsidRPr="00566107" w:rsidRDefault="00980CFA" w:rsidP="00372912">
            <w:pPr>
              <w:spacing w:line="276" w:lineRule="auto"/>
              <w:contextualSpacing/>
              <w:jc w:val="both"/>
              <w:rPr>
                <w:rFonts w:ascii="Times New Roman" w:hAnsi="Times New Roman" w:cs="Times New Roman"/>
                <w:sz w:val="20"/>
                <w:szCs w:val="20"/>
              </w:rPr>
            </w:pPr>
            <w:r w:rsidRPr="006C2F0D">
              <w:rPr>
                <w:rFonts w:ascii="Times New Roman" w:hAnsi="Times New Roman" w:cs="Times New Roman"/>
                <w:sz w:val="20"/>
                <w:szCs w:val="20"/>
              </w:rPr>
              <w:t xml:space="preserve">2 - </w:t>
            </w:r>
            <w:r w:rsidR="004B5345" w:rsidRPr="006C2F0D">
              <w:rPr>
                <w:rFonts w:ascii="Times New Roman" w:hAnsi="Times New Roman" w:cs="Times New Roman"/>
                <w:sz w:val="20"/>
                <w:szCs w:val="20"/>
              </w:rPr>
              <w:t>Non-life</w:t>
            </w:r>
          </w:p>
          <w:p w14:paraId="4A552027" w14:textId="77777777" w:rsidR="00980CFA" w:rsidRPr="006C2F0D" w:rsidRDefault="00980CFA" w:rsidP="00372912">
            <w:pPr>
              <w:contextualSpacing/>
              <w:jc w:val="both"/>
              <w:rPr>
                <w:rFonts w:ascii="Times New Roman" w:hAnsi="Times New Roman" w:cs="Times New Roman"/>
                <w:sz w:val="20"/>
                <w:szCs w:val="20"/>
              </w:rPr>
            </w:pPr>
            <w:r w:rsidRPr="006C2F0D">
              <w:rPr>
                <w:rFonts w:ascii="Times New Roman" w:hAnsi="Times New Roman" w:cs="Times New Roman"/>
                <w:sz w:val="20"/>
                <w:szCs w:val="20"/>
              </w:rPr>
              <w:t>3 - Ring fenced funds</w:t>
            </w:r>
          </w:p>
          <w:p w14:paraId="4A552028" w14:textId="77777777" w:rsidR="00980CFA" w:rsidRPr="006C2F0D" w:rsidRDefault="00980CFA" w:rsidP="00372912">
            <w:pPr>
              <w:contextualSpacing/>
              <w:jc w:val="both"/>
              <w:rPr>
                <w:rFonts w:ascii="Times New Roman" w:hAnsi="Times New Roman" w:cs="Times New Roman"/>
                <w:sz w:val="20"/>
                <w:szCs w:val="20"/>
              </w:rPr>
            </w:pPr>
            <w:r w:rsidRPr="006C2F0D">
              <w:rPr>
                <w:rFonts w:ascii="Times New Roman" w:hAnsi="Times New Roman" w:cs="Times New Roman"/>
                <w:sz w:val="20"/>
                <w:szCs w:val="20"/>
              </w:rPr>
              <w:t>4 - Other internal fund</w:t>
            </w:r>
            <w:r w:rsidR="00777A70" w:rsidRPr="006C2F0D">
              <w:rPr>
                <w:rFonts w:ascii="Times New Roman" w:hAnsi="Times New Roman" w:cs="Times New Roman"/>
                <w:sz w:val="20"/>
                <w:szCs w:val="20"/>
              </w:rPr>
              <w:t>s</w:t>
            </w:r>
            <w:r w:rsidR="007C4B56" w:rsidRPr="00566107">
              <w:rPr>
                <w:rFonts w:ascii="Times New Roman" w:hAnsi="Times New Roman" w:cs="Times New Roman"/>
                <w:sz w:val="20"/>
                <w:szCs w:val="20"/>
              </w:rPr>
              <w:t xml:space="preserve">  </w:t>
            </w:r>
          </w:p>
          <w:p w14:paraId="2C0ADE65" w14:textId="77777777" w:rsidR="00372912" w:rsidRDefault="00980CFA" w:rsidP="00372912">
            <w:pPr>
              <w:spacing w:line="276" w:lineRule="auto"/>
              <w:contextualSpacing/>
              <w:jc w:val="both"/>
              <w:rPr>
                <w:rFonts w:ascii="Times New Roman" w:hAnsi="Times New Roman" w:cs="Times New Roman"/>
                <w:sz w:val="20"/>
                <w:szCs w:val="20"/>
              </w:rPr>
            </w:pPr>
            <w:r w:rsidRPr="006C2F0D">
              <w:rPr>
                <w:rFonts w:ascii="Times New Roman" w:hAnsi="Times New Roman" w:cs="Times New Roman"/>
                <w:sz w:val="20"/>
                <w:szCs w:val="20"/>
              </w:rPr>
              <w:t xml:space="preserve">5 - </w:t>
            </w:r>
            <w:r w:rsidR="007C4B56" w:rsidRPr="00566107">
              <w:rPr>
                <w:rFonts w:ascii="Times New Roman" w:hAnsi="Times New Roman" w:cs="Times New Roman"/>
                <w:sz w:val="20"/>
                <w:szCs w:val="20"/>
              </w:rPr>
              <w:t>Shareholders' funds</w:t>
            </w:r>
          </w:p>
          <w:p w14:paraId="1445A582" w14:textId="2D5A0BFF" w:rsidR="00372912" w:rsidRDefault="00980CFA" w:rsidP="00372912">
            <w:pPr>
              <w:spacing w:line="276" w:lineRule="auto"/>
              <w:contextualSpacing/>
              <w:jc w:val="both"/>
              <w:rPr>
                <w:rFonts w:ascii="Times New Roman" w:hAnsi="Times New Roman" w:cs="Times New Roman"/>
                <w:sz w:val="20"/>
                <w:szCs w:val="20"/>
              </w:rPr>
            </w:pPr>
            <w:r w:rsidRPr="006C2F0D">
              <w:rPr>
                <w:rFonts w:ascii="Times New Roman" w:hAnsi="Times New Roman" w:cs="Times New Roman"/>
                <w:sz w:val="20"/>
                <w:szCs w:val="20"/>
              </w:rPr>
              <w:t xml:space="preserve">6 </w:t>
            </w:r>
            <w:r w:rsidR="00372912">
              <w:rPr>
                <w:rFonts w:ascii="Times New Roman" w:hAnsi="Times New Roman" w:cs="Times New Roman"/>
                <w:sz w:val="20"/>
                <w:szCs w:val="20"/>
              </w:rPr>
              <w:t>–</w:t>
            </w:r>
            <w:r w:rsidRPr="006C2F0D">
              <w:rPr>
                <w:rFonts w:ascii="Times New Roman" w:hAnsi="Times New Roman" w:cs="Times New Roman"/>
                <w:sz w:val="20"/>
                <w:szCs w:val="20"/>
              </w:rPr>
              <w:t xml:space="preserve"> </w:t>
            </w:r>
            <w:r w:rsidR="007C4B56" w:rsidRPr="00566107">
              <w:rPr>
                <w:rFonts w:ascii="Times New Roman" w:hAnsi="Times New Roman" w:cs="Times New Roman"/>
                <w:sz w:val="20"/>
                <w:szCs w:val="20"/>
              </w:rPr>
              <w:t>General</w:t>
            </w:r>
          </w:p>
          <w:p w14:paraId="4A55202A" w14:textId="7421EB3C" w:rsidR="007C4B56" w:rsidRPr="00566107" w:rsidRDefault="007C4B56" w:rsidP="00372912">
            <w:pPr>
              <w:spacing w:after="200" w:line="276" w:lineRule="auto"/>
              <w:jc w:val="both"/>
              <w:rPr>
                <w:rFonts w:ascii="Times New Roman" w:hAnsi="Times New Roman" w:cs="Times New Roman"/>
                <w:sz w:val="20"/>
                <w:szCs w:val="20"/>
              </w:rPr>
            </w:pPr>
            <w:r w:rsidRPr="00566107">
              <w:rPr>
                <w:rFonts w:ascii="Times New Roman" w:hAnsi="Times New Roman" w:cs="Times New Roman"/>
                <w:sz w:val="20"/>
                <w:szCs w:val="20"/>
              </w:rPr>
              <w:t xml:space="preserve">The split is not mandatory, </w:t>
            </w:r>
            <w:r w:rsidR="00AB49B2" w:rsidRPr="00AB49B2">
              <w:rPr>
                <w:rFonts w:ascii="Times New Roman" w:hAnsi="Times New Roman" w:cs="Times New Roman"/>
                <w:sz w:val="20"/>
                <w:szCs w:val="20"/>
              </w:rPr>
              <w:t xml:space="preserve">unless otherwise required by the national supervisory authority, </w:t>
            </w:r>
            <w:r w:rsidRPr="00566107">
              <w:rPr>
                <w:rFonts w:ascii="Times New Roman" w:hAnsi="Times New Roman" w:cs="Times New Roman"/>
                <w:sz w:val="20"/>
                <w:szCs w:val="20"/>
              </w:rPr>
              <w:t xml:space="preserve">except for identifying ring fenced funds, but </w:t>
            </w:r>
            <w:r w:rsidR="00AA78FE" w:rsidRPr="006C2F0D">
              <w:rPr>
                <w:rFonts w:ascii="Times New Roman" w:hAnsi="Times New Roman" w:cs="Times New Roman"/>
                <w:sz w:val="20"/>
                <w:szCs w:val="20"/>
              </w:rPr>
              <w:t>shall</w:t>
            </w:r>
            <w:r w:rsidRPr="00566107">
              <w:rPr>
                <w:rFonts w:ascii="Times New Roman" w:hAnsi="Times New Roman" w:cs="Times New Roman"/>
                <w:sz w:val="20"/>
                <w:szCs w:val="20"/>
              </w:rPr>
              <w:t xml:space="preserve"> be reported if the undertaking uses it internally. When an undertaking does not apply a split “general” </w:t>
            </w:r>
            <w:r w:rsidR="005B2E6D" w:rsidRPr="006C2F0D">
              <w:rPr>
                <w:rFonts w:ascii="Times New Roman" w:hAnsi="Times New Roman" w:cs="Times New Roman"/>
                <w:sz w:val="20"/>
                <w:szCs w:val="20"/>
              </w:rPr>
              <w:t>shall</w:t>
            </w:r>
            <w:r w:rsidRPr="00566107">
              <w:rPr>
                <w:rFonts w:ascii="Times New Roman" w:hAnsi="Times New Roman" w:cs="Times New Roman"/>
                <w:sz w:val="20"/>
                <w:szCs w:val="20"/>
              </w:rPr>
              <w:t xml:space="preserve"> be used.</w:t>
            </w:r>
          </w:p>
        </w:tc>
      </w:tr>
      <w:tr w:rsidR="00FB2816" w:rsidRPr="006C2F0D" w14:paraId="4A552030" w14:textId="77777777" w:rsidTr="008D5550">
        <w:trPr>
          <w:trHeight w:val="1466"/>
        </w:trPr>
        <w:tc>
          <w:tcPr>
            <w:tcW w:w="1242" w:type="dxa"/>
            <w:hideMark/>
          </w:tcPr>
          <w:p w14:paraId="4A55202C" w14:textId="77777777" w:rsidR="00287E2A" w:rsidRPr="00566107" w:rsidRDefault="007446C4" w:rsidP="00372912">
            <w:pPr>
              <w:spacing w:line="276" w:lineRule="auto"/>
              <w:jc w:val="both"/>
              <w:rPr>
                <w:rFonts w:ascii="Times New Roman" w:hAnsi="Times New Roman" w:cs="Times New Roman"/>
                <w:sz w:val="20"/>
                <w:szCs w:val="20"/>
              </w:rPr>
            </w:pPr>
            <w:r w:rsidRPr="00566107">
              <w:rPr>
                <w:rFonts w:ascii="Times New Roman" w:hAnsi="Times New Roman" w:cs="Times New Roman"/>
                <w:sz w:val="20"/>
                <w:szCs w:val="20"/>
              </w:rPr>
              <w:lastRenderedPageBreak/>
              <w:t>C00</w:t>
            </w:r>
            <w:r w:rsidR="001F4EE2">
              <w:rPr>
                <w:rFonts w:ascii="Times New Roman" w:hAnsi="Times New Roman" w:cs="Times New Roman"/>
                <w:sz w:val="20"/>
                <w:szCs w:val="20"/>
              </w:rPr>
              <w:t>7</w:t>
            </w:r>
            <w:r w:rsidRPr="00566107">
              <w:rPr>
                <w:rFonts w:ascii="Times New Roman" w:hAnsi="Times New Roman" w:cs="Times New Roman"/>
                <w:sz w:val="20"/>
                <w:szCs w:val="20"/>
              </w:rPr>
              <w:t>0</w:t>
            </w:r>
          </w:p>
        </w:tc>
        <w:tc>
          <w:tcPr>
            <w:tcW w:w="1818" w:type="dxa"/>
            <w:hideMark/>
          </w:tcPr>
          <w:p w14:paraId="4A55202D" w14:textId="77777777" w:rsidR="00FB2816" w:rsidRPr="00566107" w:rsidRDefault="00FB2816" w:rsidP="00372912">
            <w:pPr>
              <w:spacing w:after="200" w:line="276" w:lineRule="auto"/>
              <w:jc w:val="both"/>
              <w:rPr>
                <w:rFonts w:ascii="Times New Roman" w:hAnsi="Times New Roman" w:cs="Times New Roman"/>
                <w:sz w:val="20"/>
                <w:szCs w:val="20"/>
              </w:rPr>
            </w:pPr>
            <w:r w:rsidRPr="00566107">
              <w:rPr>
                <w:rFonts w:ascii="Times New Roman" w:hAnsi="Times New Roman" w:cs="Times New Roman"/>
                <w:sz w:val="20"/>
                <w:szCs w:val="20"/>
              </w:rPr>
              <w:t xml:space="preserve">Fund </w:t>
            </w:r>
            <w:r w:rsidR="00966B11" w:rsidRPr="00566107">
              <w:rPr>
                <w:rFonts w:ascii="Times New Roman" w:hAnsi="Times New Roman" w:cs="Times New Roman"/>
                <w:sz w:val="20"/>
                <w:szCs w:val="20"/>
              </w:rPr>
              <w:t>n</w:t>
            </w:r>
            <w:r w:rsidRPr="00566107">
              <w:rPr>
                <w:rFonts w:ascii="Times New Roman" w:hAnsi="Times New Roman" w:cs="Times New Roman"/>
                <w:sz w:val="20"/>
                <w:szCs w:val="20"/>
              </w:rPr>
              <w:t>umber</w:t>
            </w:r>
          </w:p>
        </w:tc>
        <w:tc>
          <w:tcPr>
            <w:tcW w:w="6007" w:type="dxa"/>
            <w:hideMark/>
          </w:tcPr>
          <w:p w14:paraId="07C055F2" w14:textId="39B32F18" w:rsidR="00CA7C08" w:rsidRPr="008D5550" w:rsidRDefault="009078D4" w:rsidP="008D5550">
            <w:pPr>
              <w:pStyle w:val="BodyText"/>
              <w:spacing w:before="120"/>
              <w:ind w:left="0" w:right="255"/>
              <w:jc w:val="both"/>
              <w:rPr>
                <w:rFonts w:ascii="Times New Roman" w:hAnsi="Times New Roman" w:cs="Times New Roman"/>
                <w:sz w:val="20"/>
                <w:szCs w:val="20"/>
              </w:rPr>
            </w:pPr>
            <w:r w:rsidRPr="002670DE">
              <w:rPr>
                <w:rFonts w:ascii="Times New Roman" w:hAnsi="Times New Roman" w:cs="Times New Roman"/>
                <w:sz w:val="20"/>
                <w:szCs w:val="20"/>
              </w:rPr>
              <w:t>Applicable to assets held in ring fenced funds or other internal funds</w:t>
            </w:r>
            <w:r w:rsidR="00CA7C08">
              <w:rPr>
                <w:rFonts w:ascii="Times New Roman" w:hAnsi="Times New Roman" w:cs="Times New Roman"/>
                <w:sz w:val="20"/>
                <w:szCs w:val="20"/>
              </w:rPr>
              <w:t>,</w:t>
            </w:r>
            <w:r w:rsidR="008D5550">
              <w:rPr>
                <w:rFonts w:ascii="Times New Roman" w:hAnsi="Times New Roman" w:cs="Times New Roman"/>
                <w:sz w:val="20"/>
                <w:szCs w:val="20"/>
              </w:rPr>
              <w:t xml:space="preserve"> </w:t>
            </w:r>
            <w:r w:rsidR="00CA7C08" w:rsidRPr="008D5550">
              <w:rPr>
                <w:rFonts w:ascii="Times New Roman" w:hAnsi="Times New Roman" w:cs="Times New Roman"/>
                <w:sz w:val="20"/>
                <w:szCs w:val="20"/>
              </w:rPr>
              <w:t>defined at national</w:t>
            </w:r>
            <w:r w:rsidR="00CA7C08" w:rsidRPr="008D5550">
              <w:rPr>
                <w:rFonts w:ascii="Times New Roman" w:hAnsi="Times New Roman" w:cs="Times New Roman"/>
                <w:spacing w:val="-4"/>
                <w:sz w:val="20"/>
                <w:szCs w:val="20"/>
              </w:rPr>
              <w:t xml:space="preserve"> </w:t>
            </w:r>
            <w:r w:rsidR="00CA7C08" w:rsidRPr="008D5550">
              <w:rPr>
                <w:rFonts w:ascii="Times New Roman" w:hAnsi="Times New Roman" w:cs="Times New Roman"/>
                <w:sz w:val="20"/>
                <w:szCs w:val="20"/>
              </w:rPr>
              <w:t>level,</w:t>
            </w:r>
            <w:r w:rsidR="00CA7C08" w:rsidRPr="008D5550">
              <w:rPr>
                <w:rFonts w:ascii="Times New Roman" w:hAnsi="Times New Roman" w:cs="Times New Roman"/>
                <w:spacing w:val="-4"/>
                <w:sz w:val="20"/>
                <w:szCs w:val="20"/>
              </w:rPr>
              <w:t xml:space="preserve"> </w:t>
            </w:r>
            <w:r w:rsidR="00CA7C08" w:rsidRPr="008D5550">
              <w:rPr>
                <w:rFonts w:ascii="Times New Roman" w:hAnsi="Times New Roman" w:cs="Times New Roman"/>
                <w:sz w:val="20"/>
                <w:szCs w:val="20"/>
              </w:rPr>
              <w:t>in</w:t>
            </w:r>
            <w:r w:rsidR="00CA7C08" w:rsidRPr="008D5550">
              <w:rPr>
                <w:rFonts w:ascii="Times New Roman" w:hAnsi="Times New Roman" w:cs="Times New Roman"/>
                <w:spacing w:val="-3"/>
                <w:sz w:val="20"/>
                <w:szCs w:val="20"/>
              </w:rPr>
              <w:t xml:space="preserve"> </w:t>
            </w:r>
            <w:r w:rsidR="00CA7C08" w:rsidRPr="008D5550">
              <w:rPr>
                <w:rFonts w:ascii="Times New Roman" w:hAnsi="Times New Roman" w:cs="Times New Roman"/>
                <w:sz w:val="20"/>
                <w:szCs w:val="20"/>
              </w:rPr>
              <w:t>particular</w:t>
            </w:r>
            <w:r w:rsidR="00CA7C08" w:rsidRPr="008D5550">
              <w:rPr>
                <w:rFonts w:ascii="Times New Roman" w:hAnsi="Times New Roman" w:cs="Times New Roman"/>
                <w:spacing w:val="-5"/>
                <w:sz w:val="20"/>
                <w:szCs w:val="20"/>
              </w:rPr>
              <w:t xml:space="preserve"> </w:t>
            </w:r>
            <w:r w:rsidR="00CA7C08" w:rsidRPr="008D5550">
              <w:rPr>
                <w:rFonts w:ascii="Times New Roman" w:hAnsi="Times New Roman" w:cs="Times New Roman"/>
                <w:sz w:val="20"/>
                <w:szCs w:val="20"/>
              </w:rPr>
              <w:t>regarding</w:t>
            </w:r>
            <w:r w:rsidR="00CA7C08" w:rsidRPr="008D5550">
              <w:rPr>
                <w:rFonts w:ascii="Times New Roman" w:hAnsi="Times New Roman" w:cs="Times New Roman"/>
                <w:spacing w:val="-4"/>
                <w:sz w:val="20"/>
                <w:szCs w:val="20"/>
              </w:rPr>
              <w:t xml:space="preserve"> </w:t>
            </w:r>
            <w:r w:rsidR="00CA7C08" w:rsidRPr="008D5550">
              <w:rPr>
                <w:rFonts w:ascii="Times New Roman" w:hAnsi="Times New Roman" w:cs="Times New Roman"/>
                <w:sz w:val="20"/>
                <w:szCs w:val="20"/>
              </w:rPr>
              <w:t>funds</w:t>
            </w:r>
            <w:r w:rsidR="00CA7C08" w:rsidRPr="008D5550">
              <w:rPr>
                <w:rFonts w:ascii="Times New Roman" w:hAnsi="Times New Roman" w:cs="Times New Roman"/>
                <w:spacing w:val="-4"/>
                <w:sz w:val="20"/>
                <w:szCs w:val="20"/>
              </w:rPr>
              <w:t xml:space="preserve"> </w:t>
            </w:r>
            <w:r w:rsidR="00CA7C08" w:rsidRPr="008D5550">
              <w:rPr>
                <w:rFonts w:ascii="Times New Roman" w:hAnsi="Times New Roman" w:cs="Times New Roman"/>
                <w:sz w:val="20"/>
                <w:szCs w:val="20"/>
              </w:rPr>
              <w:t>(asset</w:t>
            </w:r>
            <w:r w:rsidR="00CA7C08" w:rsidRPr="008D5550">
              <w:rPr>
                <w:rFonts w:ascii="Times New Roman" w:hAnsi="Times New Roman" w:cs="Times New Roman"/>
                <w:spacing w:val="-2"/>
                <w:sz w:val="20"/>
                <w:szCs w:val="20"/>
              </w:rPr>
              <w:t xml:space="preserve"> </w:t>
            </w:r>
            <w:r w:rsidR="00CA7C08" w:rsidRPr="008D5550">
              <w:rPr>
                <w:rFonts w:ascii="Times New Roman" w:hAnsi="Times New Roman" w:cs="Times New Roman"/>
                <w:sz w:val="20"/>
                <w:szCs w:val="20"/>
              </w:rPr>
              <w:t>portfolios)</w:t>
            </w:r>
            <w:r w:rsidR="00CA7C08" w:rsidRPr="008D5550">
              <w:rPr>
                <w:rFonts w:ascii="Times New Roman" w:hAnsi="Times New Roman" w:cs="Times New Roman"/>
                <w:spacing w:val="-4"/>
                <w:sz w:val="20"/>
                <w:szCs w:val="20"/>
              </w:rPr>
              <w:t xml:space="preserve"> </w:t>
            </w:r>
            <w:r w:rsidR="00CA7C08" w:rsidRPr="008D5550">
              <w:rPr>
                <w:rFonts w:ascii="Times New Roman" w:hAnsi="Times New Roman" w:cs="Times New Roman"/>
                <w:sz w:val="20"/>
                <w:szCs w:val="20"/>
              </w:rPr>
              <w:t>supporting</w:t>
            </w:r>
            <w:r w:rsidR="00CA7C08" w:rsidRPr="008D5550">
              <w:rPr>
                <w:rFonts w:ascii="Times New Roman" w:hAnsi="Times New Roman" w:cs="Times New Roman"/>
                <w:spacing w:val="-4"/>
                <w:sz w:val="20"/>
                <w:szCs w:val="20"/>
              </w:rPr>
              <w:t xml:space="preserve"> </w:t>
            </w:r>
            <w:r w:rsidR="00CA7C08" w:rsidRPr="008D5550">
              <w:rPr>
                <w:rFonts w:ascii="Times New Roman" w:hAnsi="Times New Roman" w:cs="Times New Roman"/>
                <w:sz w:val="20"/>
                <w:szCs w:val="20"/>
              </w:rPr>
              <w:t>life</w:t>
            </w:r>
            <w:r w:rsidR="00CA7C08" w:rsidRPr="008D5550">
              <w:rPr>
                <w:rFonts w:ascii="Times New Roman" w:hAnsi="Times New Roman" w:cs="Times New Roman"/>
                <w:spacing w:val="-6"/>
                <w:sz w:val="20"/>
                <w:szCs w:val="20"/>
              </w:rPr>
              <w:t xml:space="preserve"> </w:t>
            </w:r>
            <w:r w:rsidR="00CA7C08" w:rsidRPr="008D5550">
              <w:rPr>
                <w:rFonts w:ascii="Times New Roman" w:hAnsi="Times New Roman" w:cs="Times New Roman"/>
                <w:sz w:val="20"/>
                <w:szCs w:val="20"/>
              </w:rPr>
              <w:t>products.</w:t>
            </w:r>
          </w:p>
          <w:p w14:paraId="3420EE10" w14:textId="0D078E89" w:rsidR="00FB2816" w:rsidRDefault="006745F4" w:rsidP="00372912">
            <w:pPr>
              <w:spacing w:after="200" w:line="276" w:lineRule="auto"/>
              <w:jc w:val="both"/>
              <w:rPr>
                <w:rFonts w:ascii="Times New Roman" w:hAnsi="Times New Roman" w:cs="Times New Roman"/>
                <w:sz w:val="20"/>
                <w:szCs w:val="20"/>
                <w:lang w:val="en-US" w:eastAsia="fr-FR"/>
              </w:rPr>
            </w:pPr>
            <w:r>
              <w:rPr>
                <w:rFonts w:ascii="Times New Roman" w:hAnsi="Times New Roman" w:cs="Times New Roman"/>
                <w:sz w:val="20"/>
                <w:szCs w:val="20"/>
              </w:rPr>
              <w:t>N</w:t>
            </w:r>
            <w:r w:rsidRPr="002C1E25">
              <w:rPr>
                <w:rFonts w:ascii="Times New Roman" w:hAnsi="Times New Roman" w:cs="Times New Roman"/>
                <w:sz w:val="20"/>
                <w:szCs w:val="20"/>
              </w:rPr>
              <w:t>umber</w:t>
            </w:r>
            <w:r w:rsidR="00106C88">
              <w:rPr>
                <w:rFonts w:ascii="Times New Roman" w:hAnsi="Times New Roman" w:cs="Times New Roman"/>
                <w:sz w:val="20"/>
                <w:szCs w:val="20"/>
              </w:rPr>
              <w:t xml:space="preserve"> or code</w:t>
            </w:r>
            <w:r w:rsidR="00534C87">
              <w:t xml:space="preserve"> </w:t>
            </w:r>
            <w:r w:rsidRPr="004B5345">
              <w:rPr>
                <w:rFonts w:ascii="Times New Roman" w:hAnsi="Times New Roman" w:cs="Times New Roman"/>
                <w:sz w:val="20"/>
                <w:szCs w:val="20"/>
              </w:rPr>
              <w:t xml:space="preserve">which </w:t>
            </w:r>
            <w:r w:rsidRPr="002C1E25">
              <w:rPr>
                <w:rFonts w:ascii="Times New Roman" w:hAnsi="Times New Roman" w:cs="Times New Roman"/>
                <w:sz w:val="20"/>
                <w:szCs w:val="20"/>
              </w:rPr>
              <w:t xml:space="preserve">is attributed by the undertaking, corresponding to the unique number </w:t>
            </w:r>
            <w:r w:rsidR="00106C88">
              <w:rPr>
                <w:rFonts w:ascii="Times New Roman" w:hAnsi="Times New Roman" w:cs="Times New Roman"/>
                <w:sz w:val="20"/>
                <w:szCs w:val="20"/>
              </w:rPr>
              <w:t xml:space="preserve">or code </w:t>
            </w:r>
            <w:r w:rsidRPr="002C1E25">
              <w:rPr>
                <w:rFonts w:ascii="Times New Roman" w:hAnsi="Times New Roman" w:cs="Times New Roman"/>
                <w:sz w:val="20"/>
                <w:szCs w:val="20"/>
              </w:rPr>
              <w:t xml:space="preserve">assigned to each </w:t>
            </w:r>
            <w:r>
              <w:rPr>
                <w:rFonts w:ascii="Times New Roman" w:hAnsi="Times New Roman" w:cs="Times New Roman"/>
                <w:sz w:val="20"/>
                <w:szCs w:val="20"/>
              </w:rPr>
              <w:t>fund</w:t>
            </w:r>
            <w:r w:rsidRPr="002C1E25">
              <w:rPr>
                <w:rFonts w:ascii="Times New Roman" w:hAnsi="Times New Roman" w:cs="Times New Roman"/>
                <w:sz w:val="20"/>
                <w:szCs w:val="20"/>
              </w:rPr>
              <w:t>. This number</w:t>
            </w:r>
            <w:r w:rsidR="00106C88">
              <w:rPr>
                <w:rFonts w:ascii="Times New Roman" w:hAnsi="Times New Roman" w:cs="Times New Roman"/>
                <w:sz w:val="20"/>
                <w:szCs w:val="20"/>
              </w:rPr>
              <w:t xml:space="preserve"> or code</w:t>
            </w:r>
            <w:r w:rsidRPr="002C1E25">
              <w:rPr>
                <w:rFonts w:ascii="Times New Roman" w:hAnsi="Times New Roman" w:cs="Times New Roman"/>
                <w:sz w:val="20"/>
                <w:szCs w:val="20"/>
              </w:rPr>
              <w:t xml:space="preserve"> has to be consistent over time and </w:t>
            </w:r>
            <w:r w:rsidRPr="004B5345">
              <w:rPr>
                <w:rFonts w:ascii="Times New Roman" w:hAnsi="Times New Roman" w:cs="Times New Roman"/>
                <w:sz w:val="20"/>
                <w:szCs w:val="20"/>
              </w:rPr>
              <w:t xml:space="preserve">should be used to identify </w:t>
            </w:r>
            <w:r w:rsidR="00106C88">
              <w:rPr>
                <w:rFonts w:ascii="Times New Roman" w:hAnsi="Times New Roman" w:cs="Times New Roman"/>
                <w:sz w:val="20"/>
                <w:szCs w:val="20"/>
              </w:rPr>
              <w:t>the same</w:t>
            </w:r>
            <w:r w:rsidRPr="004B5345">
              <w:rPr>
                <w:rFonts w:ascii="Times New Roman" w:hAnsi="Times New Roman" w:cs="Times New Roman"/>
                <w:sz w:val="20"/>
                <w:szCs w:val="20"/>
              </w:rPr>
              <w:t xml:space="preserve"> </w:t>
            </w:r>
            <w:r>
              <w:rPr>
                <w:rFonts w:ascii="Times New Roman" w:hAnsi="Times New Roman" w:cs="Times New Roman"/>
                <w:sz w:val="20"/>
                <w:szCs w:val="20"/>
              </w:rPr>
              <w:t>funds</w:t>
            </w:r>
            <w:r w:rsidRPr="004B5345">
              <w:rPr>
                <w:rFonts w:ascii="Times New Roman" w:hAnsi="Times New Roman" w:cs="Times New Roman"/>
                <w:sz w:val="20"/>
                <w:szCs w:val="20"/>
              </w:rPr>
              <w:t xml:space="preserve"> </w:t>
            </w:r>
            <w:r w:rsidRPr="002C1E25">
              <w:rPr>
                <w:rFonts w:ascii="Times New Roman" w:hAnsi="Times New Roman" w:cs="Times New Roman"/>
                <w:sz w:val="20"/>
                <w:szCs w:val="20"/>
              </w:rPr>
              <w:t>in other templates</w:t>
            </w:r>
            <w:r w:rsidR="00106C88">
              <w:rPr>
                <w:rFonts w:ascii="Times New Roman" w:hAnsi="Times New Roman" w:cs="Times New Roman"/>
                <w:sz w:val="20"/>
                <w:szCs w:val="20"/>
              </w:rPr>
              <w:t xml:space="preserve"> </w:t>
            </w:r>
            <w:r w:rsidR="00106C88" w:rsidRPr="00106C88">
              <w:rPr>
                <w:rFonts w:ascii="Times New Roman" w:hAnsi="Times New Roman" w:cs="Times New Roman"/>
                <w:sz w:val="20"/>
                <w:szCs w:val="20"/>
              </w:rPr>
              <w:t>(e.g. in S.08.01, S.14.01)</w:t>
            </w:r>
            <w:r>
              <w:rPr>
                <w:rFonts w:ascii="Times New Roman" w:hAnsi="Times New Roman" w:cs="Times New Roman"/>
                <w:sz w:val="20"/>
                <w:szCs w:val="20"/>
              </w:rPr>
              <w:t xml:space="preserve">. </w:t>
            </w:r>
            <w:r w:rsidRPr="001746FE">
              <w:rPr>
                <w:rFonts w:ascii="Times New Roman" w:hAnsi="Times New Roman" w:cs="Times New Roman"/>
                <w:sz w:val="20"/>
                <w:szCs w:val="20"/>
                <w:lang w:val="en-US" w:eastAsia="fr-FR"/>
              </w:rPr>
              <w:t xml:space="preserve">It shall not be re-used for a different fund. </w:t>
            </w:r>
          </w:p>
          <w:p w14:paraId="4A55202F" w14:textId="53BBA850" w:rsidR="00106C88" w:rsidRPr="00566107" w:rsidRDefault="00106C88" w:rsidP="00372912">
            <w:pPr>
              <w:spacing w:after="200" w:line="276" w:lineRule="auto"/>
              <w:jc w:val="both"/>
              <w:rPr>
                <w:rFonts w:ascii="Times New Roman" w:hAnsi="Times New Roman" w:cs="Times New Roman"/>
                <w:sz w:val="20"/>
                <w:szCs w:val="20"/>
              </w:rPr>
            </w:pPr>
            <w:r w:rsidRPr="00106C88">
              <w:rPr>
                <w:rFonts w:ascii="Times New Roman" w:hAnsi="Times New Roman" w:cs="Times New Roman"/>
                <w:sz w:val="20"/>
                <w:szCs w:val="20"/>
              </w:rPr>
              <w:t>The fund number is not mandatory, unless otherwise required by the national supervisory authority.</w:t>
            </w:r>
          </w:p>
        </w:tc>
      </w:tr>
      <w:tr w:rsidR="006A72FF" w:rsidRPr="006C2F0D" w14:paraId="4A552034" w14:textId="77777777" w:rsidTr="008D5550">
        <w:trPr>
          <w:trHeight w:val="1475"/>
        </w:trPr>
        <w:tc>
          <w:tcPr>
            <w:tcW w:w="1242" w:type="dxa"/>
          </w:tcPr>
          <w:p w14:paraId="4A552031" w14:textId="77777777" w:rsidR="006A72FF" w:rsidRPr="00566107" w:rsidRDefault="006A72FF" w:rsidP="00372912">
            <w:pPr>
              <w:spacing w:after="200" w:line="276" w:lineRule="auto"/>
              <w:jc w:val="both"/>
              <w:rPr>
                <w:rFonts w:ascii="Times New Roman" w:hAnsi="Times New Roman" w:cs="Times New Roman"/>
                <w:sz w:val="20"/>
                <w:szCs w:val="20"/>
              </w:rPr>
            </w:pPr>
            <w:r w:rsidRPr="00566107">
              <w:rPr>
                <w:rFonts w:ascii="Times New Roman" w:hAnsi="Times New Roman" w:cs="Times New Roman"/>
                <w:sz w:val="20"/>
                <w:szCs w:val="20"/>
              </w:rPr>
              <w:t>C00</w:t>
            </w:r>
            <w:r w:rsidR="001F4EE2">
              <w:rPr>
                <w:rFonts w:ascii="Times New Roman" w:hAnsi="Times New Roman" w:cs="Times New Roman"/>
                <w:sz w:val="20"/>
                <w:szCs w:val="20"/>
              </w:rPr>
              <w:t>8</w:t>
            </w:r>
            <w:r w:rsidRPr="00566107">
              <w:rPr>
                <w:rFonts w:ascii="Times New Roman" w:hAnsi="Times New Roman" w:cs="Times New Roman"/>
                <w:sz w:val="20"/>
                <w:szCs w:val="20"/>
              </w:rPr>
              <w:t>0</w:t>
            </w:r>
          </w:p>
        </w:tc>
        <w:tc>
          <w:tcPr>
            <w:tcW w:w="1818" w:type="dxa"/>
          </w:tcPr>
          <w:p w14:paraId="4A552032" w14:textId="77777777" w:rsidR="006A72FF" w:rsidRPr="00566107" w:rsidRDefault="006A72FF" w:rsidP="00372912">
            <w:pPr>
              <w:spacing w:after="200" w:line="276" w:lineRule="auto"/>
              <w:jc w:val="both"/>
              <w:rPr>
                <w:rFonts w:ascii="Times New Roman" w:hAnsi="Times New Roman" w:cs="Times New Roman"/>
                <w:sz w:val="20"/>
                <w:szCs w:val="20"/>
              </w:rPr>
            </w:pPr>
            <w:r w:rsidRPr="00566107">
              <w:rPr>
                <w:rFonts w:ascii="Times New Roman" w:hAnsi="Times New Roman" w:cs="Times New Roman"/>
                <w:sz w:val="20"/>
                <w:szCs w:val="20"/>
              </w:rPr>
              <w:t>Matching portfolio number</w:t>
            </w:r>
          </w:p>
        </w:tc>
        <w:tc>
          <w:tcPr>
            <w:tcW w:w="6007" w:type="dxa"/>
          </w:tcPr>
          <w:p w14:paraId="4A552033" w14:textId="2609220C" w:rsidR="00777A70" w:rsidRPr="00566107" w:rsidRDefault="006745F4" w:rsidP="00372912">
            <w:pPr>
              <w:spacing w:line="276" w:lineRule="auto"/>
              <w:jc w:val="both"/>
              <w:rPr>
                <w:rFonts w:ascii="Times New Roman" w:hAnsi="Times New Roman" w:cs="Times New Roman"/>
                <w:sz w:val="20"/>
                <w:szCs w:val="20"/>
              </w:rPr>
            </w:pPr>
            <w:r>
              <w:rPr>
                <w:rFonts w:ascii="Times New Roman" w:hAnsi="Times New Roman" w:cs="Times New Roman"/>
                <w:sz w:val="20"/>
                <w:szCs w:val="20"/>
              </w:rPr>
              <w:t>N</w:t>
            </w:r>
            <w:r w:rsidRPr="002C1E25">
              <w:rPr>
                <w:rFonts w:ascii="Times New Roman" w:hAnsi="Times New Roman" w:cs="Times New Roman"/>
                <w:sz w:val="20"/>
                <w:szCs w:val="20"/>
              </w:rPr>
              <w:t xml:space="preserve">umber </w:t>
            </w:r>
            <w:r w:rsidR="004A6FD9">
              <w:rPr>
                <w:rFonts w:ascii="Times New Roman" w:hAnsi="Times New Roman" w:cs="Times New Roman"/>
                <w:sz w:val="20"/>
                <w:szCs w:val="20"/>
              </w:rPr>
              <w:t xml:space="preserve">or code </w:t>
            </w:r>
            <w:r w:rsidRPr="004B5345">
              <w:rPr>
                <w:rFonts w:ascii="Times New Roman" w:hAnsi="Times New Roman" w:cs="Times New Roman"/>
                <w:sz w:val="20"/>
                <w:szCs w:val="20"/>
              </w:rPr>
              <w:t xml:space="preserve">which </w:t>
            </w:r>
            <w:r w:rsidRPr="002C1E25">
              <w:rPr>
                <w:rFonts w:ascii="Times New Roman" w:hAnsi="Times New Roman" w:cs="Times New Roman"/>
                <w:sz w:val="20"/>
                <w:szCs w:val="20"/>
              </w:rPr>
              <w:t>is attributed by the undertaking, corresponding to the unique number</w:t>
            </w:r>
            <w:r w:rsidR="004A6FD9">
              <w:rPr>
                <w:rFonts w:ascii="Times New Roman" w:hAnsi="Times New Roman" w:cs="Times New Roman"/>
                <w:sz w:val="20"/>
                <w:szCs w:val="20"/>
              </w:rPr>
              <w:t xml:space="preserve"> or code</w:t>
            </w:r>
            <w:r w:rsidRPr="002C1E25">
              <w:rPr>
                <w:rFonts w:ascii="Times New Roman" w:hAnsi="Times New Roman" w:cs="Times New Roman"/>
                <w:sz w:val="20"/>
                <w:szCs w:val="20"/>
              </w:rPr>
              <w:t xml:space="preserve"> assigned to each </w:t>
            </w:r>
            <w:r>
              <w:rPr>
                <w:rFonts w:ascii="Times New Roman" w:hAnsi="Times New Roman" w:cs="Times New Roman"/>
                <w:sz w:val="20"/>
                <w:szCs w:val="20"/>
              </w:rPr>
              <w:t>matching adjustment portfolio</w:t>
            </w:r>
            <w:r w:rsidR="00F9308D">
              <w:rPr>
                <w:rFonts w:ascii="Times New Roman" w:hAnsi="Times New Roman" w:cs="Times New Roman"/>
                <w:sz w:val="20"/>
                <w:szCs w:val="20"/>
              </w:rPr>
              <w:t xml:space="preserve"> as prescribed in Article 77b(1)(a) of Directive </w:t>
            </w:r>
            <w:r w:rsidR="00F9308D" w:rsidRPr="0061769B">
              <w:rPr>
                <w:rFonts w:ascii="Times New Roman" w:hAnsi="Times New Roman" w:cs="Times New Roman"/>
                <w:sz w:val="20"/>
                <w:szCs w:val="20"/>
              </w:rPr>
              <w:t>2009/138/EC</w:t>
            </w:r>
            <w:r w:rsidRPr="002C1E25">
              <w:rPr>
                <w:rFonts w:ascii="Times New Roman" w:hAnsi="Times New Roman" w:cs="Times New Roman"/>
                <w:sz w:val="20"/>
                <w:szCs w:val="20"/>
              </w:rPr>
              <w:t>. This number</w:t>
            </w:r>
            <w:r w:rsidR="004A6FD9">
              <w:rPr>
                <w:rFonts w:ascii="Times New Roman" w:hAnsi="Times New Roman" w:cs="Times New Roman"/>
                <w:sz w:val="20"/>
                <w:szCs w:val="20"/>
              </w:rPr>
              <w:t xml:space="preserve"> or code</w:t>
            </w:r>
            <w:r w:rsidRPr="002C1E25">
              <w:rPr>
                <w:rFonts w:ascii="Times New Roman" w:hAnsi="Times New Roman" w:cs="Times New Roman"/>
                <w:sz w:val="20"/>
                <w:szCs w:val="20"/>
              </w:rPr>
              <w:t xml:space="preserve"> has to be consistent over time and </w:t>
            </w:r>
            <w:r w:rsidRPr="004B5345">
              <w:rPr>
                <w:rFonts w:ascii="Times New Roman" w:hAnsi="Times New Roman" w:cs="Times New Roman"/>
                <w:sz w:val="20"/>
                <w:szCs w:val="20"/>
              </w:rPr>
              <w:t xml:space="preserve">should be used to identify the </w:t>
            </w:r>
            <w:r>
              <w:rPr>
                <w:rFonts w:ascii="Times New Roman" w:hAnsi="Times New Roman" w:cs="Times New Roman"/>
                <w:sz w:val="20"/>
                <w:szCs w:val="20"/>
              </w:rPr>
              <w:t>matching adjustment portfolio</w:t>
            </w:r>
            <w:r w:rsidRPr="002C1E25">
              <w:rPr>
                <w:rFonts w:ascii="Times New Roman" w:hAnsi="Times New Roman" w:cs="Times New Roman"/>
                <w:sz w:val="20"/>
                <w:szCs w:val="20"/>
              </w:rPr>
              <w:t xml:space="preserve"> in other templates</w:t>
            </w:r>
            <w:r>
              <w:rPr>
                <w:rFonts w:ascii="Times New Roman" w:hAnsi="Times New Roman" w:cs="Times New Roman"/>
                <w:sz w:val="20"/>
                <w:szCs w:val="20"/>
              </w:rPr>
              <w:t xml:space="preserve">. </w:t>
            </w:r>
            <w:r w:rsidRPr="001746FE">
              <w:rPr>
                <w:rFonts w:ascii="Times New Roman" w:hAnsi="Times New Roman" w:cs="Times New Roman"/>
                <w:sz w:val="20"/>
                <w:szCs w:val="20"/>
                <w:lang w:val="en-US" w:eastAsia="fr-FR"/>
              </w:rPr>
              <w:t xml:space="preserve">It shall not be re-used for a different </w:t>
            </w:r>
            <w:r>
              <w:rPr>
                <w:rFonts w:ascii="Times New Roman" w:hAnsi="Times New Roman" w:cs="Times New Roman"/>
                <w:sz w:val="20"/>
                <w:szCs w:val="20"/>
              </w:rPr>
              <w:t>matching adjustment portfolio</w:t>
            </w:r>
            <w:r w:rsidRPr="001746FE">
              <w:rPr>
                <w:rFonts w:ascii="Times New Roman" w:hAnsi="Times New Roman" w:cs="Times New Roman"/>
                <w:sz w:val="20"/>
                <w:szCs w:val="20"/>
                <w:lang w:val="en-US" w:eastAsia="fr-FR"/>
              </w:rPr>
              <w:t xml:space="preserve">. </w:t>
            </w:r>
          </w:p>
        </w:tc>
      </w:tr>
      <w:tr w:rsidR="007C4B56" w:rsidRPr="006C2F0D" w14:paraId="4A552039" w14:textId="77777777" w:rsidTr="008D5550">
        <w:trPr>
          <w:trHeight w:val="992"/>
        </w:trPr>
        <w:tc>
          <w:tcPr>
            <w:tcW w:w="1242" w:type="dxa"/>
            <w:hideMark/>
          </w:tcPr>
          <w:p w14:paraId="4A552035" w14:textId="77777777" w:rsidR="007C4B56" w:rsidRPr="00566107" w:rsidRDefault="007446C4" w:rsidP="00372912">
            <w:pPr>
              <w:spacing w:line="276" w:lineRule="auto"/>
              <w:jc w:val="both"/>
              <w:rPr>
                <w:rFonts w:ascii="Times New Roman" w:hAnsi="Times New Roman" w:cs="Times New Roman"/>
                <w:sz w:val="20"/>
                <w:szCs w:val="20"/>
              </w:rPr>
            </w:pPr>
            <w:r w:rsidRPr="00566107">
              <w:rPr>
                <w:rFonts w:ascii="Times New Roman" w:hAnsi="Times New Roman" w:cs="Times New Roman"/>
                <w:sz w:val="20"/>
                <w:szCs w:val="20"/>
              </w:rPr>
              <w:t>C00</w:t>
            </w:r>
            <w:r w:rsidR="001F4EE2">
              <w:rPr>
                <w:rFonts w:ascii="Times New Roman" w:hAnsi="Times New Roman" w:cs="Times New Roman"/>
                <w:sz w:val="20"/>
                <w:szCs w:val="20"/>
              </w:rPr>
              <w:t>9</w:t>
            </w:r>
            <w:r w:rsidRPr="00566107">
              <w:rPr>
                <w:rFonts w:ascii="Times New Roman" w:hAnsi="Times New Roman" w:cs="Times New Roman"/>
                <w:sz w:val="20"/>
                <w:szCs w:val="20"/>
              </w:rPr>
              <w:t>0</w:t>
            </w:r>
          </w:p>
        </w:tc>
        <w:tc>
          <w:tcPr>
            <w:tcW w:w="1818" w:type="dxa"/>
            <w:hideMark/>
          </w:tcPr>
          <w:p w14:paraId="4A552036" w14:textId="77777777" w:rsidR="007C4B56" w:rsidRPr="00566107" w:rsidRDefault="007C4B56" w:rsidP="00372912">
            <w:pPr>
              <w:spacing w:after="200" w:line="276" w:lineRule="auto"/>
              <w:jc w:val="both"/>
              <w:rPr>
                <w:rFonts w:ascii="Times New Roman" w:hAnsi="Times New Roman" w:cs="Times New Roman"/>
                <w:sz w:val="20"/>
                <w:szCs w:val="20"/>
              </w:rPr>
            </w:pPr>
            <w:r w:rsidRPr="00566107">
              <w:rPr>
                <w:rFonts w:ascii="Times New Roman" w:hAnsi="Times New Roman" w:cs="Times New Roman"/>
                <w:sz w:val="20"/>
                <w:szCs w:val="20"/>
              </w:rPr>
              <w:t xml:space="preserve">Asset held in unit linked and index linked contracts </w:t>
            </w:r>
          </w:p>
        </w:tc>
        <w:tc>
          <w:tcPr>
            <w:tcW w:w="6007" w:type="dxa"/>
            <w:hideMark/>
          </w:tcPr>
          <w:p w14:paraId="4A552037" w14:textId="77777777" w:rsidR="000A5AEC" w:rsidRPr="00566107" w:rsidRDefault="007C4B56" w:rsidP="00372912">
            <w:pPr>
              <w:jc w:val="both"/>
              <w:rPr>
                <w:rFonts w:ascii="Times New Roman" w:hAnsi="Times New Roman" w:cs="Times New Roman"/>
                <w:sz w:val="20"/>
                <w:szCs w:val="20"/>
                <w:lang w:val="en-US"/>
              </w:rPr>
            </w:pPr>
            <w:r w:rsidRPr="00566107">
              <w:rPr>
                <w:rFonts w:ascii="Times New Roman" w:hAnsi="Times New Roman" w:cs="Times New Roman"/>
                <w:sz w:val="20"/>
                <w:szCs w:val="20"/>
              </w:rPr>
              <w:t>Identify the assets that are held by unit linked and index linked</w:t>
            </w:r>
            <w:r w:rsidR="00966B11" w:rsidRPr="00566107">
              <w:rPr>
                <w:rFonts w:ascii="Times New Roman" w:hAnsi="Times New Roman" w:cs="Times New Roman"/>
                <w:sz w:val="20"/>
                <w:szCs w:val="20"/>
              </w:rPr>
              <w:t xml:space="preserve"> contracts</w:t>
            </w:r>
            <w:r w:rsidRPr="00566107">
              <w:rPr>
                <w:rFonts w:ascii="Times New Roman" w:hAnsi="Times New Roman" w:cs="Times New Roman"/>
                <w:sz w:val="20"/>
                <w:szCs w:val="20"/>
              </w:rPr>
              <w:t>. One of the options in the following closed list shall be used:</w:t>
            </w:r>
            <w:r w:rsidRPr="00566107">
              <w:rPr>
                <w:rFonts w:ascii="Times New Roman" w:hAnsi="Times New Roman" w:cs="Times New Roman"/>
                <w:sz w:val="20"/>
                <w:szCs w:val="20"/>
              </w:rPr>
              <w:br/>
            </w:r>
            <w:r w:rsidR="000A5AEC" w:rsidRPr="00566107">
              <w:rPr>
                <w:rFonts w:ascii="Times New Roman" w:hAnsi="Times New Roman" w:cs="Times New Roman"/>
                <w:sz w:val="20"/>
                <w:szCs w:val="20"/>
                <w:lang w:val="en-US"/>
              </w:rPr>
              <w:t>1</w:t>
            </w:r>
            <w:r w:rsidR="000A67B7" w:rsidRPr="006C2F0D">
              <w:rPr>
                <w:rFonts w:ascii="Times New Roman" w:hAnsi="Times New Roman" w:cs="Times New Roman"/>
                <w:sz w:val="20"/>
                <w:szCs w:val="20"/>
                <w:lang w:val="en-US"/>
              </w:rPr>
              <w:t xml:space="preserve"> - </w:t>
            </w:r>
            <w:r w:rsidR="000A5AEC" w:rsidRPr="00566107">
              <w:rPr>
                <w:rFonts w:ascii="Times New Roman" w:hAnsi="Times New Roman" w:cs="Times New Roman"/>
                <w:sz w:val="20"/>
                <w:szCs w:val="20"/>
                <w:lang w:val="en-US"/>
              </w:rPr>
              <w:t>Unit-linked or index-linked</w:t>
            </w:r>
          </w:p>
          <w:p w14:paraId="4A552038" w14:textId="77777777" w:rsidR="007C4B56" w:rsidRPr="00566107" w:rsidRDefault="000A5AEC" w:rsidP="00372912">
            <w:pPr>
              <w:spacing w:after="200" w:line="276" w:lineRule="auto"/>
              <w:jc w:val="both"/>
              <w:rPr>
                <w:rFonts w:ascii="Times New Roman" w:hAnsi="Times New Roman" w:cs="Times New Roman"/>
                <w:sz w:val="20"/>
                <w:szCs w:val="20"/>
              </w:rPr>
            </w:pPr>
            <w:r w:rsidRPr="00566107">
              <w:rPr>
                <w:rFonts w:ascii="Times New Roman" w:hAnsi="Times New Roman" w:cs="Times New Roman"/>
                <w:sz w:val="20"/>
                <w:szCs w:val="20"/>
                <w:lang w:val="en-US"/>
              </w:rPr>
              <w:t>2</w:t>
            </w:r>
            <w:r w:rsidR="000A67B7" w:rsidRPr="006C2F0D">
              <w:rPr>
                <w:rFonts w:ascii="Times New Roman" w:hAnsi="Times New Roman" w:cs="Times New Roman"/>
                <w:sz w:val="20"/>
                <w:szCs w:val="20"/>
                <w:lang w:val="en-US"/>
              </w:rPr>
              <w:t xml:space="preserve"> - </w:t>
            </w:r>
            <w:r w:rsidRPr="00566107">
              <w:rPr>
                <w:rFonts w:ascii="Times New Roman" w:hAnsi="Times New Roman" w:cs="Times New Roman"/>
                <w:sz w:val="20"/>
                <w:szCs w:val="20"/>
                <w:lang w:val="en-US"/>
              </w:rPr>
              <w:t>Neither unit-linked nor index-linked</w:t>
            </w:r>
          </w:p>
        </w:tc>
      </w:tr>
      <w:tr w:rsidR="000371BC" w:rsidRPr="006C2F0D" w14:paraId="4A552042" w14:textId="77777777" w:rsidTr="008D5550">
        <w:trPr>
          <w:trHeight w:val="2489"/>
        </w:trPr>
        <w:tc>
          <w:tcPr>
            <w:tcW w:w="1242" w:type="dxa"/>
            <w:hideMark/>
          </w:tcPr>
          <w:p w14:paraId="4A55203A" w14:textId="77777777" w:rsidR="000371BC" w:rsidRPr="00566107" w:rsidRDefault="007446C4" w:rsidP="00372912">
            <w:pPr>
              <w:pStyle w:val="NoSpacing"/>
              <w:jc w:val="both"/>
              <w:rPr>
                <w:rFonts w:ascii="Times New Roman" w:hAnsi="Times New Roman" w:cs="Times New Roman"/>
                <w:sz w:val="20"/>
                <w:szCs w:val="20"/>
              </w:rPr>
            </w:pPr>
            <w:r w:rsidRPr="00566107">
              <w:rPr>
                <w:rFonts w:ascii="Times New Roman" w:hAnsi="Times New Roman" w:cs="Times New Roman"/>
                <w:sz w:val="20"/>
              </w:rPr>
              <w:t>C0</w:t>
            </w:r>
            <w:r w:rsidR="00764C3A" w:rsidRPr="00566107">
              <w:rPr>
                <w:rFonts w:ascii="Times New Roman" w:hAnsi="Times New Roman" w:cs="Times New Roman"/>
                <w:sz w:val="20"/>
              </w:rPr>
              <w:t>10</w:t>
            </w:r>
            <w:r w:rsidRPr="00566107">
              <w:rPr>
                <w:rFonts w:ascii="Times New Roman" w:hAnsi="Times New Roman" w:cs="Times New Roman"/>
                <w:sz w:val="20"/>
              </w:rPr>
              <w:t>0</w:t>
            </w:r>
          </w:p>
        </w:tc>
        <w:tc>
          <w:tcPr>
            <w:tcW w:w="1818" w:type="dxa"/>
            <w:hideMark/>
          </w:tcPr>
          <w:p w14:paraId="4A55203B" w14:textId="77777777" w:rsidR="000371BC" w:rsidRPr="00566107" w:rsidRDefault="000371BC" w:rsidP="00372912">
            <w:pPr>
              <w:spacing w:after="200" w:line="276" w:lineRule="auto"/>
              <w:jc w:val="both"/>
              <w:rPr>
                <w:rFonts w:ascii="Times New Roman" w:hAnsi="Times New Roman" w:cs="Times New Roman"/>
                <w:sz w:val="20"/>
                <w:szCs w:val="20"/>
              </w:rPr>
            </w:pPr>
            <w:r w:rsidRPr="00566107">
              <w:rPr>
                <w:rFonts w:ascii="Times New Roman" w:hAnsi="Times New Roman" w:cs="Times New Roman"/>
                <w:sz w:val="20"/>
                <w:szCs w:val="20"/>
              </w:rPr>
              <w:t>Asset pledged as collateral</w:t>
            </w:r>
          </w:p>
        </w:tc>
        <w:tc>
          <w:tcPr>
            <w:tcW w:w="6007" w:type="dxa"/>
            <w:hideMark/>
          </w:tcPr>
          <w:p w14:paraId="4A55203C" w14:textId="4FF337BF" w:rsidR="000371BC" w:rsidRPr="00566107" w:rsidRDefault="000371BC" w:rsidP="00372912">
            <w:pPr>
              <w:spacing w:after="200" w:line="276" w:lineRule="auto"/>
              <w:jc w:val="both"/>
              <w:rPr>
                <w:rFonts w:ascii="Times New Roman" w:hAnsi="Times New Roman" w:cs="Times New Roman"/>
                <w:sz w:val="20"/>
                <w:szCs w:val="20"/>
              </w:rPr>
            </w:pPr>
            <w:r w:rsidRPr="00566107">
              <w:rPr>
                <w:rFonts w:ascii="Times New Roman" w:hAnsi="Times New Roman" w:cs="Times New Roman"/>
                <w:sz w:val="20"/>
                <w:szCs w:val="20"/>
              </w:rPr>
              <w:t xml:space="preserve">Identify assets kept in the </w:t>
            </w:r>
            <w:r w:rsidR="00F40635" w:rsidRPr="00566107">
              <w:rPr>
                <w:rFonts w:ascii="Times New Roman" w:hAnsi="Times New Roman" w:cs="Times New Roman"/>
                <w:sz w:val="20"/>
                <w:szCs w:val="20"/>
              </w:rPr>
              <w:t>u</w:t>
            </w:r>
            <w:r w:rsidRPr="00566107">
              <w:rPr>
                <w:rFonts w:ascii="Times New Roman" w:hAnsi="Times New Roman" w:cs="Times New Roman"/>
                <w:sz w:val="20"/>
                <w:szCs w:val="20"/>
              </w:rPr>
              <w:t>ndertaking</w:t>
            </w:r>
            <w:r w:rsidR="009B13D8">
              <w:rPr>
                <w:rFonts w:ascii="Times New Roman" w:hAnsi="Times New Roman" w:cs="Times New Roman"/>
                <w:sz w:val="20"/>
                <w:szCs w:val="20"/>
              </w:rPr>
              <w:t>’s</w:t>
            </w:r>
            <w:r w:rsidRPr="00566107">
              <w:rPr>
                <w:rFonts w:ascii="Times New Roman" w:hAnsi="Times New Roman" w:cs="Times New Roman"/>
                <w:sz w:val="20"/>
                <w:szCs w:val="20"/>
              </w:rPr>
              <w:t xml:space="preserve"> balance-sheet  that are </w:t>
            </w:r>
            <w:r w:rsidR="00ED7263" w:rsidRPr="006C2F0D">
              <w:rPr>
                <w:rFonts w:ascii="Times New Roman" w:hAnsi="Times New Roman" w:cs="Times New Roman"/>
                <w:sz w:val="20"/>
                <w:szCs w:val="20"/>
              </w:rPr>
              <w:t>pledged</w:t>
            </w:r>
            <w:r w:rsidR="00764C3A" w:rsidRPr="00566107">
              <w:rPr>
                <w:rFonts w:ascii="Times New Roman" w:hAnsi="Times New Roman" w:cs="Times New Roman"/>
                <w:sz w:val="20"/>
                <w:szCs w:val="20"/>
              </w:rPr>
              <w:t xml:space="preserve"> as collateral</w:t>
            </w:r>
            <w:r w:rsidRPr="00566107">
              <w:rPr>
                <w:rFonts w:ascii="Times New Roman" w:hAnsi="Times New Roman" w:cs="Times New Roman"/>
                <w:sz w:val="20"/>
                <w:szCs w:val="20"/>
              </w:rPr>
              <w:t>. For partially pledge</w:t>
            </w:r>
            <w:r w:rsidR="00720C5F">
              <w:rPr>
                <w:rFonts w:ascii="Times New Roman" w:hAnsi="Times New Roman" w:cs="Times New Roman"/>
                <w:sz w:val="20"/>
                <w:szCs w:val="20"/>
              </w:rPr>
              <w:t>d</w:t>
            </w:r>
            <w:r w:rsidRPr="00566107">
              <w:rPr>
                <w:rFonts w:ascii="Times New Roman" w:hAnsi="Times New Roman" w:cs="Times New Roman"/>
                <w:sz w:val="20"/>
                <w:szCs w:val="20"/>
              </w:rPr>
              <w:t xml:space="preserve"> assets two lines for each asset shall be reported, one for the pledged amount and</w:t>
            </w:r>
            <w:r w:rsidR="004918B4">
              <w:rPr>
                <w:rFonts w:ascii="Times New Roman" w:hAnsi="Times New Roman" w:cs="Times New Roman"/>
                <w:sz w:val="20"/>
                <w:szCs w:val="20"/>
              </w:rPr>
              <w:t xml:space="preserve"> an</w:t>
            </w:r>
            <w:r w:rsidRPr="00566107">
              <w:rPr>
                <w:rFonts w:ascii="Times New Roman" w:hAnsi="Times New Roman" w:cs="Times New Roman"/>
                <w:sz w:val="20"/>
                <w:szCs w:val="20"/>
              </w:rPr>
              <w:t>other for the remaining part. One of the options in the following</w:t>
            </w:r>
            <w:r w:rsidR="00AE4842" w:rsidRPr="00566107">
              <w:rPr>
                <w:rFonts w:ascii="Times New Roman" w:hAnsi="Times New Roman" w:cs="Times New Roman"/>
                <w:sz w:val="20"/>
                <w:szCs w:val="20"/>
              </w:rPr>
              <w:t xml:space="preserve"> closed</w:t>
            </w:r>
            <w:r w:rsidRPr="00566107">
              <w:rPr>
                <w:rFonts w:ascii="Times New Roman" w:hAnsi="Times New Roman" w:cs="Times New Roman"/>
                <w:sz w:val="20"/>
                <w:szCs w:val="20"/>
              </w:rPr>
              <w:t xml:space="preserve"> list shall be used for the pledged part of the asset:</w:t>
            </w:r>
          </w:p>
          <w:p w14:paraId="4A55203D" w14:textId="77777777" w:rsidR="000371BC" w:rsidRPr="00566107" w:rsidRDefault="00263A71" w:rsidP="00372912">
            <w:pPr>
              <w:spacing w:after="200" w:line="276" w:lineRule="auto"/>
              <w:contextualSpacing/>
              <w:jc w:val="both"/>
              <w:rPr>
                <w:rFonts w:ascii="Times New Roman" w:hAnsi="Times New Roman" w:cs="Times New Roman"/>
                <w:sz w:val="20"/>
                <w:szCs w:val="20"/>
              </w:rPr>
            </w:pPr>
            <w:r w:rsidRPr="006C2F0D">
              <w:rPr>
                <w:rFonts w:ascii="Times New Roman" w:hAnsi="Times New Roman" w:cs="Times New Roman"/>
                <w:sz w:val="20"/>
                <w:szCs w:val="20"/>
              </w:rPr>
              <w:t>1</w:t>
            </w:r>
            <w:r w:rsidR="006C6E40">
              <w:rPr>
                <w:rFonts w:ascii="Times New Roman" w:hAnsi="Times New Roman" w:cs="Times New Roman"/>
                <w:sz w:val="20"/>
                <w:szCs w:val="20"/>
              </w:rPr>
              <w:t xml:space="preserve"> </w:t>
            </w:r>
            <w:r w:rsidRPr="006C2F0D">
              <w:rPr>
                <w:rFonts w:ascii="Times New Roman" w:hAnsi="Times New Roman" w:cs="Times New Roman"/>
                <w:sz w:val="20"/>
                <w:szCs w:val="20"/>
              </w:rPr>
              <w:t>- A</w:t>
            </w:r>
            <w:r w:rsidR="000371BC" w:rsidRPr="00566107">
              <w:rPr>
                <w:rFonts w:ascii="Times New Roman" w:hAnsi="Times New Roman" w:cs="Times New Roman"/>
                <w:sz w:val="20"/>
                <w:szCs w:val="20"/>
              </w:rPr>
              <w:t>ssets in the balance sheet that are collateral pledged</w:t>
            </w:r>
          </w:p>
          <w:p w14:paraId="4A55203E" w14:textId="77777777" w:rsidR="000371BC" w:rsidRPr="00566107" w:rsidRDefault="00263A71" w:rsidP="00372912">
            <w:pPr>
              <w:spacing w:after="200" w:line="276" w:lineRule="auto"/>
              <w:contextualSpacing/>
              <w:jc w:val="both"/>
              <w:rPr>
                <w:rFonts w:ascii="Times New Roman" w:hAnsi="Times New Roman" w:cs="Times New Roman"/>
                <w:sz w:val="20"/>
                <w:szCs w:val="20"/>
              </w:rPr>
            </w:pPr>
            <w:r w:rsidRPr="006C2F0D">
              <w:rPr>
                <w:rFonts w:ascii="Times New Roman" w:hAnsi="Times New Roman" w:cs="Times New Roman"/>
                <w:sz w:val="20"/>
                <w:szCs w:val="20"/>
              </w:rPr>
              <w:t xml:space="preserve">2 - </w:t>
            </w:r>
            <w:r w:rsidR="000371BC" w:rsidRPr="00566107">
              <w:rPr>
                <w:rFonts w:ascii="Times New Roman" w:hAnsi="Times New Roman" w:cs="Times New Roman"/>
                <w:sz w:val="20"/>
                <w:szCs w:val="20"/>
              </w:rPr>
              <w:t>Collateral for reinsurance accepted</w:t>
            </w:r>
          </w:p>
          <w:p w14:paraId="4A55203F" w14:textId="77777777" w:rsidR="000371BC" w:rsidRPr="00566107" w:rsidRDefault="00263A71" w:rsidP="00372912">
            <w:pPr>
              <w:spacing w:after="200" w:line="276" w:lineRule="auto"/>
              <w:contextualSpacing/>
              <w:jc w:val="both"/>
              <w:rPr>
                <w:rFonts w:ascii="Times New Roman" w:hAnsi="Times New Roman" w:cs="Times New Roman"/>
                <w:sz w:val="20"/>
                <w:szCs w:val="20"/>
              </w:rPr>
            </w:pPr>
            <w:r w:rsidRPr="006C2F0D">
              <w:rPr>
                <w:rFonts w:ascii="Times New Roman" w:hAnsi="Times New Roman" w:cs="Times New Roman"/>
                <w:sz w:val="20"/>
                <w:szCs w:val="20"/>
              </w:rPr>
              <w:t xml:space="preserve">3 - </w:t>
            </w:r>
            <w:r w:rsidR="000371BC" w:rsidRPr="00566107">
              <w:rPr>
                <w:rFonts w:ascii="Times New Roman" w:hAnsi="Times New Roman" w:cs="Times New Roman"/>
                <w:sz w:val="20"/>
                <w:szCs w:val="20"/>
              </w:rPr>
              <w:t>Collateral for securities borrowed</w:t>
            </w:r>
          </w:p>
          <w:p w14:paraId="4A552040" w14:textId="77777777" w:rsidR="00966B11" w:rsidRPr="00566107" w:rsidRDefault="00263A71" w:rsidP="00372912">
            <w:pPr>
              <w:spacing w:after="200" w:line="276" w:lineRule="auto"/>
              <w:contextualSpacing/>
              <w:jc w:val="both"/>
              <w:rPr>
                <w:rFonts w:ascii="Times New Roman" w:hAnsi="Times New Roman" w:cs="Times New Roman"/>
                <w:sz w:val="20"/>
                <w:szCs w:val="20"/>
              </w:rPr>
            </w:pPr>
            <w:r w:rsidRPr="006C2F0D">
              <w:rPr>
                <w:rFonts w:ascii="Times New Roman" w:hAnsi="Times New Roman" w:cs="Times New Roman"/>
                <w:sz w:val="20"/>
                <w:szCs w:val="20"/>
              </w:rPr>
              <w:t xml:space="preserve">4 </w:t>
            </w:r>
            <w:r w:rsidR="000371BC" w:rsidRPr="00566107">
              <w:rPr>
                <w:rFonts w:ascii="Times New Roman" w:hAnsi="Times New Roman" w:cs="Times New Roman"/>
                <w:sz w:val="20"/>
                <w:szCs w:val="20"/>
              </w:rPr>
              <w:t>- Repos</w:t>
            </w:r>
          </w:p>
          <w:p w14:paraId="4A552041" w14:textId="77777777" w:rsidR="000371BC" w:rsidRPr="00566107" w:rsidRDefault="00F9308D" w:rsidP="00372912">
            <w:pPr>
              <w:spacing w:after="200" w:line="276" w:lineRule="auto"/>
              <w:contextualSpacing/>
              <w:jc w:val="both"/>
              <w:rPr>
                <w:rFonts w:ascii="Times New Roman" w:hAnsi="Times New Roman" w:cs="Times New Roman"/>
                <w:sz w:val="20"/>
                <w:szCs w:val="20"/>
              </w:rPr>
            </w:pPr>
            <w:r>
              <w:rPr>
                <w:rFonts w:ascii="Times New Roman" w:hAnsi="Times New Roman" w:cs="Times New Roman"/>
                <w:sz w:val="20"/>
                <w:szCs w:val="20"/>
              </w:rPr>
              <w:t>9</w:t>
            </w:r>
            <w:r w:rsidR="00263A71" w:rsidRPr="006C2F0D">
              <w:rPr>
                <w:rFonts w:ascii="Times New Roman" w:hAnsi="Times New Roman" w:cs="Times New Roman"/>
                <w:sz w:val="20"/>
                <w:szCs w:val="20"/>
              </w:rPr>
              <w:t xml:space="preserve"> - </w:t>
            </w:r>
            <w:r w:rsidR="00966B11" w:rsidRPr="00566107">
              <w:rPr>
                <w:rFonts w:ascii="Times New Roman" w:hAnsi="Times New Roman" w:cs="Times New Roman"/>
                <w:sz w:val="20"/>
                <w:szCs w:val="20"/>
              </w:rPr>
              <w:t>Not collateral</w:t>
            </w:r>
          </w:p>
        </w:tc>
      </w:tr>
      <w:tr w:rsidR="00DE548D" w:rsidRPr="006C2F0D" w14:paraId="4A55204D" w14:textId="77777777" w:rsidTr="008D5550">
        <w:trPr>
          <w:trHeight w:val="990"/>
        </w:trPr>
        <w:tc>
          <w:tcPr>
            <w:tcW w:w="1242" w:type="dxa"/>
            <w:vMerge w:val="restart"/>
            <w:hideMark/>
          </w:tcPr>
          <w:p w14:paraId="4A552043" w14:textId="77777777" w:rsidR="00DE548D" w:rsidRPr="0061769B" w:rsidRDefault="001F4EE2" w:rsidP="00372912">
            <w:pPr>
              <w:pStyle w:val="NoSpacing"/>
              <w:jc w:val="both"/>
              <w:rPr>
                <w:rFonts w:ascii="Times New Roman" w:hAnsi="Times New Roman" w:cs="Times New Roman"/>
                <w:sz w:val="20"/>
                <w:szCs w:val="20"/>
              </w:rPr>
            </w:pPr>
            <w:r>
              <w:rPr>
                <w:rFonts w:ascii="Times New Roman" w:hAnsi="Times New Roman" w:cs="Times New Roman"/>
                <w:sz w:val="20"/>
              </w:rPr>
              <w:t>C0110</w:t>
            </w:r>
          </w:p>
        </w:tc>
        <w:tc>
          <w:tcPr>
            <w:tcW w:w="1818" w:type="dxa"/>
            <w:vMerge w:val="restart"/>
            <w:hideMark/>
          </w:tcPr>
          <w:p w14:paraId="4A552044" w14:textId="77777777" w:rsidR="00DE548D" w:rsidRPr="0061769B" w:rsidRDefault="00DE548D" w:rsidP="00372912">
            <w:pPr>
              <w:spacing w:after="200" w:line="276" w:lineRule="auto"/>
              <w:jc w:val="both"/>
              <w:rPr>
                <w:rFonts w:ascii="Times New Roman" w:hAnsi="Times New Roman" w:cs="Times New Roman"/>
                <w:sz w:val="20"/>
                <w:szCs w:val="20"/>
              </w:rPr>
            </w:pPr>
            <w:r w:rsidRPr="0061769B">
              <w:rPr>
                <w:rFonts w:ascii="Times New Roman" w:hAnsi="Times New Roman" w:cs="Times New Roman"/>
                <w:sz w:val="20"/>
                <w:szCs w:val="20"/>
              </w:rPr>
              <w:t>Country of custody</w:t>
            </w:r>
          </w:p>
        </w:tc>
        <w:tc>
          <w:tcPr>
            <w:tcW w:w="6007" w:type="dxa"/>
            <w:vMerge w:val="restart"/>
            <w:hideMark/>
          </w:tcPr>
          <w:p w14:paraId="4A552046" w14:textId="2A22864F" w:rsidR="00F9308D" w:rsidRDefault="00DE548D" w:rsidP="00372912">
            <w:pPr>
              <w:jc w:val="both"/>
              <w:rPr>
                <w:rFonts w:ascii="Times New Roman" w:hAnsi="Times New Roman" w:cs="Times New Roman"/>
                <w:sz w:val="20"/>
                <w:szCs w:val="20"/>
              </w:rPr>
            </w:pPr>
            <w:r w:rsidRPr="0061769B">
              <w:rPr>
                <w:rFonts w:ascii="Times New Roman" w:hAnsi="Times New Roman" w:cs="Times New Roman"/>
                <w:sz w:val="20"/>
                <w:szCs w:val="20"/>
              </w:rPr>
              <w:t xml:space="preserve">ISO 3166-1 alpha-2 code of the country where </w:t>
            </w:r>
            <w:r w:rsidRPr="006C2F0D">
              <w:rPr>
                <w:rFonts w:ascii="Times New Roman" w:hAnsi="Times New Roman" w:cs="Times New Roman"/>
                <w:sz w:val="20"/>
                <w:szCs w:val="20"/>
              </w:rPr>
              <w:t>u</w:t>
            </w:r>
            <w:r w:rsidRPr="0061769B">
              <w:rPr>
                <w:rFonts w:ascii="Times New Roman" w:hAnsi="Times New Roman" w:cs="Times New Roman"/>
                <w:sz w:val="20"/>
                <w:szCs w:val="20"/>
              </w:rPr>
              <w:t>ndertaking assets are held in custody. For identifying international custodians, such as Euroclear, the country of custody will be the one corresponding to the legal establishment where the custody service was contractually defined.</w:t>
            </w:r>
          </w:p>
          <w:p w14:paraId="4A552047" w14:textId="77777777" w:rsidR="00F9308D" w:rsidRDefault="00F9308D" w:rsidP="00372912">
            <w:pPr>
              <w:jc w:val="both"/>
              <w:rPr>
                <w:rFonts w:ascii="Times New Roman" w:hAnsi="Times New Roman" w:cs="Times New Roman"/>
                <w:sz w:val="20"/>
                <w:szCs w:val="20"/>
              </w:rPr>
            </w:pPr>
            <w:r>
              <w:rPr>
                <w:rFonts w:ascii="Times New Roman" w:hAnsi="Times New Roman" w:cs="Times New Roman"/>
                <w:sz w:val="20"/>
                <w:szCs w:val="20"/>
              </w:rPr>
              <w:t xml:space="preserve">In case of the same asset being held in custody in more than one country, </w:t>
            </w:r>
            <w:r w:rsidRPr="00E43FAF">
              <w:rPr>
                <w:rFonts w:ascii="Times New Roman" w:hAnsi="Times New Roman" w:cs="Times New Roman"/>
                <w:sz w:val="20"/>
                <w:szCs w:val="20"/>
              </w:rPr>
              <w:t>each asset shall be reported separately in as many lines as needed in order to properly</w:t>
            </w:r>
            <w:r>
              <w:rPr>
                <w:rFonts w:ascii="Times New Roman" w:hAnsi="Times New Roman" w:cs="Times New Roman"/>
                <w:sz w:val="20"/>
                <w:szCs w:val="20"/>
              </w:rPr>
              <w:t xml:space="preserve"> identify all countries of custody.</w:t>
            </w:r>
          </w:p>
          <w:p w14:paraId="4A552049" w14:textId="77777777" w:rsidR="00DE548D" w:rsidRPr="006C2F0D" w:rsidRDefault="00DE548D" w:rsidP="00372912">
            <w:pPr>
              <w:jc w:val="both"/>
              <w:rPr>
                <w:rFonts w:ascii="Times New Roman" w:hAnsi="Times New Roman" w:cs="Times New Roman"/>
                <w:sz w:val="20"/>
                <w:szCs w:val="20"/>
              </w:rPr>
            </w:pPr>
            <w:r w:rsidRPr="0061769B">
              <w:rPr>
                <w:rFonts w:ascii="Times New Roman" w:hAnsi="Times New Roman" w:cs="Times New Roman"/>
                <w:sz w:val="20"/>
                <w:szCs w:val="20"/>
              </w:rPr>
              <w:lastRenderedPageBreak/>
              <w:t xml:space="preserve">This item is not applicable for CIC category 8 – Mortgages and Loans (for mortgages and loans </w:t>
            </w:r>
            <w:r w:rsidRPr="006C2F0D">
              <w:rPr>
                <w:rFonts w:ascii="Times New Roman" w:hAnsi="Times New Roman" w:cs="Times New Roman"/>
                <w:sz w:val="20"/>
                <w:szCs w:val="20"/>
              </w:rPr>
              <w:t>to natural persons</w:t>
            </w:r>
            <w:r w:rsidRPr="0061769B">
              <w:rPr>
                <w:rFonts w:ascii="Times New Roman" w:hAnsi="Times New Roman" w:cs="Times New Roman"/>
                <w:sz w:val="20"/>
                <w:szCs w:val="20"/>
              </w:rPr>
              <w:t>, as those assets are not required to be individuali</w:t>
            </w:r>
            <w:r w:rsidRPr="006C2F0D">
              <w:rPr>
                <w:rFonts w:ascii="Times New Roman" w:hAnsi="Times New Roman" w:cs="Times New Roman"/>
                <w:sz w:val="20"/>
                <w:szCs w:val="20"/>
              </w:rPr>
              <w:t>s</w:t>
            </w:r>
            <w:r w:rsidRPr="0061769B">
              <w:rPr>
                <w:rFonts w:ascii="Times New Roman" w:hAnsi="Times New Roman" w:cs="Times New Roman"/>
                <w:sz w:val="20"/>
                <w:szCs w:val="20"/>
              </w:rPr>
              <w:t xml:space="preserve">ed), </w:t>
            </w:r>
            <w:r w:rsidR="00F9308D">
              <w:rPr>
                <w:rFonts w:ascii="Times New Roman" w:hAnsi="Times New Roman" w:cs="Times New Roman"/>
                <w:sz w:val="20"/>
                <w:szCs w:val="20"/>
              </w:rPr>
              <w:t xml:space="preserve">CIC 71, CIC 75 </w:t>
            </w:r>
            <w:r w:rsidRPr="0061769B">
              <w:rPr>
                <w:rFonts w:ascii="Times New Roman" w:hAnsi="Times New Roman" w:cs="Times New Roman"/>
                <w:sz w:val="20"/>
                <w:szCs w:val="20"/>
              </w:rPr>
              <w:t>and for CIC 9</w:t>
            </w:r>
            <w:r w:rsidRPr="006C2F0D">
              <w:rPr>
                <w:rFonts w:ascii="Times New Roman" w:hAnsi="Times New Roman" w:cs="Times New Roman"/>
                <w:sz w:val="20"/>
                <w:szCs w:val="20"/>
              </w:rPr>
              <w:t>5</w:t>
            </w:r>
            <w:r w:rsidRPr="0061769B">
              <w:rPr>
                <w:rFonts w:ascii="Times New Roman" w:hAnsi="Times New Roman" w:cs="Times New Roman"/>
                <w:sz w:val="20"/>
                <w:szCs w:val="20"/>
              </w:rPr>
              <w:t xml:space="preserve"> – </w:t>
            </w:r>
            <w:r w:rsidRPr="006C2F0D">
              <w:rPr>
                <w:rFonts w:ascii="Times New Roman" w:hAnsi="Times New Roman" w:cs="Times New Roman"/>
                <w:sz w:val="20"/>
                <w:szCs w:val="20"/>
              </w:rPr>
              <w:t>Plant and equipment (for own use) for the same reason</w:t>
            </w:r>
            <w:r w:rsidRPr="0061769B">
              <w:rPr>
                <w:rFonts w:ascii="Times New Roman" w:hAnsi="Times New Roman" w:cs="Times New Roman"/>
                <w:sz w:val="20"/>
                <w:szCs w:val="20"/>
              </w:rPr>
              <w:t>.</w:t>
            </w:r>
          </w:p>
          <w:p w14:paraId="4A55204A" w14:textId="77777777" w:rsidR="00DE548D" w:rsidRPr="006C2F0D" w:rsidRDefault="00DE548D" w:rsidP="00372912">
            <w:pPr>
              <w:jc w:val="both"/>
              <w:rPr>
                <w:rFonts w:ascii="Times New Roman" w:hAnsi="Times New Roman" w:cs="Times New Roman"/>
                <w:sz w:val="20"/>
                <w:szCs w:val="20"/>
              </w:rPr>
            </w:pPr>
          </w:p>
          <w:p w14:paraId="4A55204B" w14:textId="75F3E493" w:rsidR="00DE548D" w:rsidRPr="006C2F0D" w:rsidRDefault="00DE548D" w:rsidP="00372912">
            <w:pPr>
              <w:jc w:val="both"/>
              <w:rPr>
                <w:rFonts w:ascii="Times New Roman" w:hAnsi="Times New Roman" w:cs="Times New Roman"/>
                <w:sz w:val="20"/>
                <w:szCs w:val="20"/>
              </w:rPr>
            </w:pPr>
            <w:r w:rsidRPr="006C2F0D">
              <w:rPr>
                <w:rFonts w:ascii="Times New Roman" w:hAnsi="Times New Roman" w:cs="Times New Roman"/>
                <w:sz w:val="20"/>
                <w:szCs w:val="20"/>
              </w:rPr>
              <w:t>Regarding CIC Category 9, excluding CIC 95 – Plant and equipment (for own use),</w:t>
            </w:r>
            <w:r w:rsidR="00534C87">
              <w:rPr>
                <w:rFonts w:ascii="Times New Roman" w:hAnsi="Times New Roman" w:cs="Times New Roman"/>
                <w:sz w:val="20"/>
                <w:szCs w:val="20"/>
              </w:rPr>
              <w:t xml:space="preserve"> </w:t>
            </w:r>
            <w:r w:rsidR="00534C87" w:rsidRPr="00534C87">
              <w:rPr>
                <w:rFonts w:ascii="Times New Roman" w:hAnsi="Times New Roman" w:cs="Times New Roman"/>
                <w:sz w:val="20"/>
                <w:szCs w:val="20"/>
              </w:rPr>
              <w:t xml:space="preserve">the country of custody corresponds to </w:t>
            </w:r>
            <w:r w:rsidRPr="006C2F0D">
              <w:rPr>
                <w:rFonts w:ascii="Times New Roman" w:hAnsi="Times New Roman" w:cs="Times New Roman"/>
                <w:sz w:val="20"/>
                <w:szCs w:val="20"/>
              </w:rPr>
              <w:t>the issuer country</w:t>
            </w:r>
            <w:r w:rsidR="00534C87">
              <w:rPr>
                <w:rFonts w:ascii="Times New Roman" w:hAnsi="Times New Roman" w:cs="Times New Roman"/>
                <w:sz w:val="20"/>
                <w:szCs w:val="20"/>
              </w:rPr>
              <w:t>, which</w:t>
            </w:r>
            <w:r w:rsidRPr="006C2F0D">
              <w:rPr>
                <w:rFonts w:ascii="Times New Roman" w:hAnsi="Times New Roman" w:cs="Times New Roman"/>
                <w:sz w:val="20"/>
                <w:szCs w:val="20"/>
              </w:rPr>
              <w:t xml:space="preserve"> is assessed by the address of the property.</w:t>
            </w:r>
          </w:p>
          <w:p w14:paraId="4A55204C" w14:textId="77777777" w:rsidR="00DE548D" w:rsidRPr="0061769B" w:rsidRDefault="00DE548D" w:rsidP="00372912">
            <w:pPr>
              <w:jc w:val="both"/>
              <w:rPr>
                <w:rFonts w:ascii="Times New Roman" w:hAnsi="Times New Roman" w:cs="Times New Roman"/>
                <w:sz w:val="20"/>
                <w:szCs w:val="20"/>
              </w:rPr>
            </w:pPr>
          </w:p>
        </w:tc>
      </w:tr>
      <w:tr w:rsidR="00DE548D" w:rsidRPr="006C2F0D" w14:paraId="4A552051" w14:textId="77777777" w:rsidTr="008D5550">
        <w:trPr>
          <w:trHeight w:val="509"/>
        </w:trPr>
        <w:tc>
          <w:tcPr>
            <w:tcW w:w="1242" w:type="dxa"/>
            <w:vMerge/>
            <w:hideMark/>
          </w:tcPr>
          <w:p w14:paraId="4A55204E" w14:textId="77777777" w:rsidR="00DE548D" w:rsidRPr="0061769B" w:rsidRDefault="00DE548D" w:rsidP="00372912">
            <w:pPr>
              <w:spacing w:after="200" w:line="276" w:lineRule="auto"/>
              <w:jc w:val="both"/>
              <w:rPr>
                <w:rFonts w:ascii="Times New Roman" w:hAnsi="Times New Roman" w:cs="Times New Roman"/>
                <w:sz w:val="20"/>
                <w:szCs w:val="20"/>
              </w:rPr>
            </w:pPr>
          </w:p>
        </w:tc>
        <w:tc>
          <w:tcPr>
            <w:tcW w:w="1818" w:type="dxa"/>
            <w:vMerge/>
            <w:hideMark/>
          </w:tcPr>
          <w:p w14:paraId="4A55204F" w14:textId="77777777" w:rsidR="00DE548D" w:rsidRPr="0061769B" w:rsidRDefault="00DE548D" w:rsidP="00372912">
            <w:pPr>
              <w:spacing w:after="200" w:line="276" w:lineRule="auto"/>
              <w:jc w:val="both"/>
              <w:rPr>
                <w:rFonts w:ascii="Times New Roman" w:hAnsi="Times New Roman" w:cs="Times New Roman"/>
                <w:sz w:val="20"/>
                <w:szCs w:val="20"/>
              </w:rPr>
            </w:pPr>
          </w:p>
        </w:tc>
        <w:tc>
          <w:tcPr>
            <w:tcW w:w="6007" w:type="dxa"/>
            <w:vMerge/>
            <w:hideMark/>
          </w:tcPr>
          <w:p w14:paraId="4A552050" w14:textId="77777777" w:rsidR="00DE548D" w:rsidRPr="0061769B" w:rsidRDefault="00DE548D" w:rsidP="00372912">
            <w:pPr>
              <w:spacing w:after="200" w:line="276" w:lineRule="auto"/>
              <w:jc w:val="both"/>
              <w:rPr>
                <w:rFonts w:ascii="Times New Roman" w:hAnsi="Times New Roman" w:cs="Times New Roman"/>
                <w:sz w:val="20"/>
                <w:szCs w:val="20"/>
              </w:rPr>
            </w:pPr>
          </w:p>
        </w:tc>
      </w:tr>
      <w:tr w:rsidR="00DE548D" w:rsidRPr="006C2F0D" w14:paraId="4A552058" w14:textId="77777777" w:rsidTr="008D5550">
        <w:trPr>
          <w:trHeight w:val="5031"/>
        </w:trPr>
        <w:tc>
          <w:tcPr>
            <w:tcW w:w="1242" w:type="dxa"/>
          </w:tcPr>
          <w:p w14:paraId="4A552052" w14:textId="74D8B73A" w:rsidR="00DE548D" w:rsidRPr="0061769B" w:rsidRDefault="001F4EE2" w:rsidP="00372912">
            <w:pPr>
              <w:pStyle w:val="NoSpacing"/>
              <w:jc w:val="both"/>
              <w:rPr>
                <w:rFonts w:ascii="Times New Roman" w:hAnsi="Times New Roman" w:cs="Times New Roman"/>
                <w:sz w:val="20"/>
                <w:szCs w:val="20"/>
              </w:rPr>
            </w:pPr>
            <w:del w:id="1" w:author="Author">
              <w:r w:rsidDel="00894977">
                <w:rPr>
                  <w:rFonts w:ascii="Times New Roman" w:hAnsi="Times New Roman" w:cs="Times New Roman"/>
                  <w:sz w:val="20"/>
                </w:rPr>
                <w:delText>C0120</w:delText>
              </w:r>
            </w:del>
          </w:p>
        </w:tc>
        <w:tc>
          <w:tcPr>
            <w:tcW w:w="1818" w:type="dxa"/>
          </w:tcPr>
          <w:p w14:paraId="4A552053" w14:textId="111BDC22" w:rsidR="00DE548D" w:rsidRPr="0061769B" w:rsidRDefault="00DE548D" w:rsidP="00372912">
            <w:pPr>
              <w:spacing w:after="200" w:line="276" w:lineRule="auto"/>
              <w:jc w:val="both"/>
              <w:rPr>
                <w:rFonts w:ascii="Times New Roman" w:hAnsi="Times New Roman" w:cs="Times New Roman"/>
                <w:sz w:val="20"/>
                <w:szCs w:val="20"/>
              </w:rPr>
            </w:pPr>
            <w:del w:id="2" w:author="Author">
              <w:r w:rsidRPr="0061769B" w:rsidDel="00894977">
                <w:rPr>
                  <w:rFonts w:ascii="Times New Roman" w:hAnsi="Times New Roman" w:cs="Times New Roman"/>
                  <w:sz w:val="20"/>
                  <w:szCs w:val="20"/>
                </w:rPr>
                <w:delText>Custodian</w:delText>
              </w:r>
            </w:del>
          </w:p>
        </w:tc>
        <w:tc>
          <w:tcPr>
            <w:tcW w:w="6007" w:type="dxa"/>
          </w:tcPr>
          <w:p w14:paraId="4A552054" w14:textId="660BC8D7" w:rsidR="00DE548D" w:rsidDel="00894977" w:rsidRDefault="00DE548D" w:rsidP="00372912">
            <w:pPr>
              <w:spacing w:after="200" w:line="276" w:lineRule="auto"/>
              <w:jc w:val="both"/>
              <w:rPr>
                <w:del w:id="3" w:author="Author"/>
                <w:rFonts w:ascii="Times New Roman" w:hAnsi="Times New Roman" w:cs="Times New Roman"/>
                <w:sz w:val="20"/>
                <w:szCs w:val="20"/>
              </w:rPr>
            </w:pPr>
            <w:del w:id="4" w:author="Author">
              <w:r w:rsidRPr="0061769B" w:rsidDel="00894977">
                <w:rPr>
                  <w:rFonts w:ascii="Times New Roman" w:hAnsi="Times New Roman" w:cs="Times New Roman"/>
                  <w:sz w:val="20"/>
                  <w:szCs w:val="20"/>
                </w:rPr>
                <w:delText>Name of the financial institution that is the custodian.</w:delText>
              </w:r>
            </w:del>
          </w:p>
          <w:p w14:paraId="4A552055" w14:textId="0012C822" w:rsidR="00F9308D" w:rsidRPr="0061769B" w:rsidDel="00894977" w:rsidRDefault="00F9308D" w:rsidP="00372912">
            <w:pPr>
              <w:spacing w:after="200" w:line="276" w:lineRule="auto"/>
              <w:jc w:val="both"/>
              <w:rPr>
                <w:del w:id="5" w:author="Author"/>
                <w:rFonts w:ascii="Times New Roman" w:hAnsi="Times New Roman" w:cs="Times New Roman"/>
                <w:sz w:val="20"/>
                <w:szCs w:val="20"/>
              </w:rPr>
            </w:pPr>
            <w:del w:id="6" w:author="Author">
              <w:r w:rsidDel="00894977">
                <w:rPr>
                  <w:rFonts w:ascii="Times New Roman" w:hAnsi="Times New Roman" w:cs="Times New Roman"/>
                  <w:sz w:val="20"/>
                  <w:szCs w:val="20"/>
                </w:rPr>
                <w:delText xml:space="preserve">In case of the same asset being held in custody in more than one custodian, </w:delText>
              </w:r>
              <w:r w:rsidRPr="00E43FAF" w:rsidDel="00894977">
                <w:rPr>
                  <w:rFonts w:ascii="Times New Roman" w:hAnsi="Times New Roman" w:cs="Times New Roman"/>
                  <w:sz w:val="20"/>
                  <w:szCs w:val="20"/>
                </w:rPr>
                <w:delText>each asset shall be reported separately in as many lines as needed in order to properly</w:delText>
              </w:r>
              <w:r w:rsidDel="00894977">
                <w:rPr>
                  <w:rFonts w:ascii="Times New Roman" w:hAnsi="Times New Roman" w:cs="Times New Roman"/>
                  <w:sz w:val="20"/>
                  <w:szCs w:val="20"/>
                </w:rPr>
                <w:delText xml:space="preserve"> identify all custodians.</w:delText>
              </w:r>
            </w:del>
          </w:p>
          <w:p w14:paraId="77B3FB40" w14:textId="393D9CEA" w:rsidR="00534C87" w:rsidDel="00894977" w:rsidRDefault="00534C87" w:rsidP="00372912">
            <w:pPr>
              <w:spacing w:after="200" w:line="276" w:lineRule="auto"/>
              <w:jc w:val="both"/>
              <w:rPr>
                <w:del w:id="7" w:author="Author"/>
                <w:rFonts w:ascii="Times New Roman" w:hAnsi="Times New Roman" w:cs="Times New Roman"/>
                <w:sz w:val="20"/>
                <w:szCs w:val="20"/>
              </w:rPr>
            </w:pPr>
            <w:del w:id="8" w:author="Author">
              <w:r w:rsidRPr="00534C87" w:rsidDel="00894977">
                <w:rPr>
                  <w:rFonts w:ascii="Times New Roman" w:hAnsi="Times New Roman" w:cs="Times New Roman"/>
                  <w:sz w:val="20"/>
                  <w:szCs w:val="20"/>
                </w:rPr>
                <w:delText>For assets stored in-house, the insurance undertaking should be reported as the custodian.</w:delText>
              </w:r>
            </w:del>
          </w:p>
          <w:p w14:paraId="4A552056" w14:textId="6827E829" w:rsidR="00DE548D" w:rsidRPr="0061769B" w:rsidDel="00894977" w:rsidRDefault="00DE548D" w:rsidP="00372912">
            <w:pPr>
              <w:spacing w:after="200" w:line="276" w:lineRule="auto"/>
              <w:jc w:val="both"/>
              <w:rPr>
                <w:del w:id="9" w:author="Author"/>
                <w:rFonts w:ascii="Times New Roman" w:hAnsi="Times New Roman" w:cs="Times New Roman"/>
                <w:sz w:val="20"/>
                <w:szCs w:val="20"/>
              </w:rPr>
            </w:pPr>
            <w:del w:id="10" w:author="Author">
              <w:r w:rsidRPr="006C2F0D" w:rsidDel="00894977">
                <w:rPr>
                  <w:rFonts w:ascii="Times New Roman" w:hAnsi="Times New Roman" w:cs="Times New Roman"/>
                  <w:sz w:val="20"/>
                  <w:szCs w:val="20"/>
                </w:rPr>
                <w:delText>When available, this item corresponds to the entity name in the LEI database. When this is not available corresponds to the legal name.</w:delText>
              </w:r>
            </w:del>
          </w:p>
          <w:p w14:paraId="6868B8D2" w14:textId="5515859F" w:rsidR="00AB49B2" w:rsidDel="00894977" w:rsidRDefault="00DE548D" w:rsidP="00372912">
            <w:pPr>
              <w:spacing w:after="200" w:line="276" w:lineRule="auto"/>
              <w:jc w:val="both"/>
              <w:rPr>
                <w:del w:id="11" w:author="Author"/>
                <w:rFonts w:ascii="Times New Roman" w:hAnsi="Times New Roman" w:cs="Times New Roman"/>
                <w:sz w:val="20"/>
                <w:szCs w:val="20"/>
              </w:rPr>
            </w:pPr>
            <w:del w:id="12" w:author="Author">
              <w:r w:rsidRPr="0061769B" w:rsidDel="00894977">
                <w:rPr>
                  <w:rFonts w:ascii="Times New Roman" w:hAnsi="Times New Roman" w:cs="Times New Roman"/>
                  <w:sz w:val="20"/>
                  <w:szCs w:val="20"/>
                </w:rPr>
                <w:delText xml:space="preserve">This item is not applicable for CIC category 8 – Mortgages and Loans (for mortgages and loans </w:delText>
              </w:r>
              <w:r w:rsidRPr="006C2F0D" w:rsidDel="00894977">
                <w:rPr>
                  <w:rFonts w:ascii="Times New Roman" w:hAnsi="Times New Roman" w:cs="Times New Roman"/>
                  <w:sz w:val="20"/>
                  <w:szCs w:val="20"/>
                </w:rPr>
                <w:delText>to natural persons</w:delText>
              </w:r>
              <w:r w:rsidRPr="0061769B" w:rsidDel="00894977">
                <w:rPr>
                  <w:rFonts w:ascii="Times New Roman" w:hAnsi="Times New Roman" w:cs="Times New Roman"/>
                  <w:sz w:val="20"/>
                  <w:szCs w:val="20"/>
                </w:rPr>
                <w:delText>, as those assets are not required to be individuali</w:delText>
              </w:r>
              <w:r w:rsidRPr="006C2F0D" w:rsidDel="00894977">
                <w:rPr>
                  <w:rFonts w:ascii="Times New Roman" w:hAnsi="Times New Roman" w:cs="Times New Roman"/>
                  <w:sz w:val="20"/>
                  <w:szCs w:val="20"/>
                </w:rPr>
                <w:delText>s</w:delText>
              </w:r>
              <w:r w:rsidRPr="0061769B" w:rsidDel="00894977">
                <w:rPr>
                  <w:rFonts w:ascii="Times New Roman" w:hAnsi="Times New Roman" w:cs="Times New Roman"/>
                  <w:sz w:val="20"/>
                  <w:szCs w:val="20"/>
                </w:rPr>
                <w:delText xml:space="preserve">ed), </w:delText>
              </w:r>
              <w:r w:rsidR="00F9308D" w:rsidDel="00894977">
                <w:rPr>
                  <w:rFonts w:ascii="Times New Roman" w:hAnsi="Times New Roman" w:cs="Times New Roman"/>
                  <w:sz w:val="20"/>
                  <w:szCs w:val="20"/>
                </w:rPr>
                <w:delText>CIC 71, CIC 75</w:delText>
              </w:r>
              <w:r w:rsidR="00534C87" w:rsidRPr="00534C87" w:rsidDel="00894977">
                <w:rPr>
                  <w:rFonts w:ascii="Times New Roman" w:hAnsi="Times New Roman" w:cs="Times New Roman"/>
                  <w:sz w:val="20"/>
                  <w:szCs w:val="20"/>
                </w:rPr>
                <w:delText xml:space="preserve">, CIC 09 </w:delText>
              </w:r>
              <w:r w:rsidRPr="0061769B" w:rsidDel="00894977">
                <w:rPr>
                  <w:rFonts w:ascii="Times New Roman" w:hAnsi="Times New Roman" w:cs="Times New Roman"/>
                  <w:sz w:val="20"/>
                  <w:szCs w:val="20"/>
                </w:rPr>
                <w:delText>and for CIC category 9 – Property</w:delText>
              </w:r>
              <w:r w:rsidR="00534C87" w:rsidDel="00894977">
                <w:delText xml:space="preserve"> </w:delText>
              </w:r>
              <w:r w:rsidR="00534C87" w:rsidRPr="00534C87" w:rsidDel="00894977">
                <w:rPr>
                  <w:rFonts w:ascii="Times New Roman" w:hAnsi="Times New Roman" w:cs="Times New Roman"/>
                  <w:sz w:val="20"/>
                  <w:szCs w:val="20"/>
                </w:rPr>
                <w:delText xml:space="preserve">and to </w:delText>
              </w:r>
              <w:r w:rsidR="008358A2" w:rsidDel="00894977">
                <w:rPr>
                  <w:rFonts w:ascii="Times New Roman" w:hAnsi="Times New Roman" w:cs="Times New Roman"/>
                  <w:sz w:val="20"/>
                  <w:szCs w:val="20"/>
                </w:rPr>
                <w:delText>any other</w:delText>
              </w:r>
              <w:r w:rsidR="00534C87" w:rsidRPr="00534C87" w:rsidDel="00894977">
                <w:rPr>
                  <w:rFonts w:ascii="Times New Roman" w:hAnsi="Times New Roman" w:cs="Times New Roman"/>
                  <w:sz w:val="20"/>
                  <w:szCs w:val="20"/>
                </w:rPr>
                <w:delText xml:space="preserve"> assets that, due to its nature, aren’t held in custody</w:delText>
              </w:r>
              <w:r w:rsidRPr="0061769B" w:rsidDel="00894977">
                <w:rPr>
                  <w:rFonts w:ascii="Times New Roman" w:hAnsi="Times New Roman" w:cs="Times New Roman"/>
                  <w:sz w:val="20"/>
                  <w:szCs w:val="20"/>
                </w:rPr>
                <w:delText>.</w:delText>
              </w:r>
              <w:r w:rsidR="00AB49B2" w:rsidRPr="00534C87" w:rsidDel="00894977">
                <w:rPr>
                  <w:rFonts w:ascii="Times New Roman" w:hAnsi="Times New Roman" w:cs="Times New Roman"/>
                  <w:sz w:val="20"/>
                  <w:szCs w:val="20"/>
                </w:rPr>
                <w:delText xml:space="preserve"> </w:delText>
              </w:r>
            </w:del>
          </w:p>
          <w:p w14:paraId="4A552057" w14:textId="51ED211B" w:rsidR="00DE548D" w:rsidRPr="0061769B" w:rsidRDefault="00AB49B2" w:rsidP="00372912">
            <w:pPr>
              <w:spacing w:after="200" w:line="276" w:lineRule="auto"/>
              <w:jc w:val="both"/>
              <w:rPr>
                <w:rFonts w:ascii="Times New Roman" w:hAnsi="Times New Roman" w:cs="Times New Roman"/>
                <w:sz w:val="20"/>
                <w:szCs w:val="20"/>
              </w:rPr>
            </w:pPr>
            <w:del w:id="13" w:author="Author">
              <w:r w:rsidRPr="00534C87" w:rsidDel="00894977">
                <w:rPr>
                  <w:rFonts w:ascii="Times New Roman" w:hAnsi="Times New Roman" w:cs="Times New Roman"/>
                  <w:sz w:val="20"/>
                  <w:szCs w:val="20"/>
                </w:rPr>
                <w:delText>For assets where there is no custodian</w:delText>
              </w:r>
              <w:r w:rsidDel="00894977">
                <w:rPr>
                  <w:rFonts w:ascii="Times New Roman" w:hAnsi="Times New Roman" w:cs="Times New Roman"/>
                  <w:sz w:val="20"/>
                  <w:szCs w:val="20"/>
                </w:rPr>
                <w:delText xml:space="preserve"> or when this item is not applicable</w:delText>
              </w:r>
              <w:r w:rsidRPr="00534C87" w:rsidDel="00894977">
                <w:rPr>
                  <w:rFonts w:ascii="Times New Roman" w:hAnsi="Times New Roman" w:cs="Times New Roman"/>
                  <w:sz w:val="20"/>
                  <w:szCs w:val="20"/>
                </w:rPr>
                <w:delText>, report “No custodian”.</w:delText>
              </w:r>
            </w:del>
          </w:p>
        </w:tc>
      </w:tr>
      <w:tr w:rsidR="00713A52" w:rsidRPr="006C2F0D" w14:paraId="3374C924" w14:textId="77777777" w:rsidTr="008D5550">
        <w:trPr>
          <w:trHeight w:val="1019"/>
        </w:trPr>
        <w:tc>
          <w:tcPr>
            <w:tcW w:w="1242" w:type="dxa"/>
          </w:tcPr>
          <w:p w14:paraId="77646874" w14:textId="6A3F731F" w:rsidR="00713A52" w:rsidRDefault="00713A52" w:rsidP="00372912">
            <w:pPr>
              <w:pStyle w:val="NoSpacing"/>
              <w:jc w:val="both"/>
              <w:rPr>
                <w:rFonts w:ascii="Times New Roman" w:hAnsi="Times New Roman" w:cs="Times New Roman"/>
                <w:sz w:val="20"/>
              </w:rPr>
            </w:pPr>
            <w:del w:id="14" w:author="Author">
              <w:r w:rsidRPr="00534C87" w:rsidDel="00894977">
                <w:rPr>
                  <w:rFonts w:ascii="Times New Roman" w:hAnsi="Times New Roman" w:cs="Times New Roman"/>
                  <w:sz w:val="20"/>
                  <w:szCs w:val="20"/>
                </w:rPr>
                <w:delText>C0121</w:delText>
              </w:r>
            </w:del>
          </w:p>
        </w:tc>
        <w:tc>
          <w:tcPr>
            <w:tcW w:w="1818" w:type="dxa"/>
          </w:tcPr>
          <w:p w14:paraId="62081643" w14:textId="1AA9416B" w:rsidR="00713A52" w:rsidRPr="0061769B" w:rsidRDefault="008358A2" w:rsidP="00372912">
            <w:pPr>
              <w:spacing w:after="200" w:line="276" w:lineRule="auto"/>
              <w:jc w:val="both"/>
              <w:rPr>
                <w:rFonts w:ascii="Times New Roman" w:hAnsi="Times New Roman" w:cs="Times New Roman"/>
                <w:sz w:val="20"/>
                <w:szCs w:val="20"/>
              </w:rPr>
            </w:pPr>
            <w:del w:id="15" w:author="Author">
              <w:r w:rsidDel="00894977">
                <w:rPr>
                  <w:rFonts w:ascii="Times New Roman" w:hAnsi="Times New Roman" w:cs="Times New Roman"/>
                  <w:sz w:val="20"/>
                  <w:szCs w:val="20"/>
                </w:rPr>
                <w:delText>Code of c</w:delText>
              </w:r>
              <w:r w:rsidR="00713A52" w:rsidRPr="00534C87" w:rsidDel="00894977">
                <w:rPr>
                  <w:rFonts w:ascii="Times New Roman" w:hAnsi="Times New Roman" w:cs="Times New Roman"/>
                  <w:sz w:val="20"/>
                  <w:szCs w:val="20"/>
                </w:rPr>
                <w:delText>ustodian</w:delText>
              </w:r>
              <w:r w:rsidR="00713A52" w:rsidDel="00894977">
                <w:delText xml:space="preserve"> </w:delText>
              </w:r>
            </w:del>
          </w:p>
        </w:tc>
        <w:tc>
          <w:tcPr>
            <w:tcW w:w="6007" w:type="dxa"/>
          </w:tcPr>
          <w:p w14:paraId="73CD7B31" w14:textId="233EC7C2" w:rsidR="00713A52" w:rsidRPr="00534C87" w:rsidDel="00894977" w:rsidRDefault="00713A52" w:rsidP="00372912">
            <w:pPr>
              <w:pStyle w:val="NormalLeft"/>
              <w:jc w:val="both"/>
              <w:rPr>
                <w:del w:id="16" w:author="Author"/>
                <w:rFonts w:eastAsiaTheme="minorHAnsi"/>
                <w:sz w:val="20"/>
                <w:szCs w:val="20"/>
                <w:lang w:val="en-GB" w:eastAsia="en-US"/>
              </w:rPr>
            </w:pPr>
            <w:del w:id="17" w:author="Author">
              <w:r w:rsidRPr="00534C87" w:rsidDel="00894977">
                <w:rPr>
                  <w:rFonts w:eastAsiaTheme="minorHAnsi"/>
                  <w:sz w:val="20"/>
                  <w:szCs w:val="20"/>
                  <w:lang w:val="en-GB" w:eastAsia="en-US"/>
                </w:rPr>
                <w:delText xml:space="preserve">Identification of the custodian code using the </w:delText>
              </w:r>
              <w:r w:rsidR="008F6F62" w:rsidDel="00894977">
                <w:rPr>
                  <w:rFonts w:eastAsiaTheme="minorHAnsi"/>
                  <w:sz w:val="20"/>
                  <w:szCs w:val="20"/>
                  <w:lang w:val="en-GB" w:eastAsia="en-US"/>
                </w:rPr>
                <w:delText>LEI</w:delText>
              </w:r>
              <w:r w:rsidRPr="00534C87" w:rsidDel="00894977">
                <w:rPr>
                  <w:rFonts w:eastAsiaTheme="minorHAnsi"/>
                  <w:sz w:val="20"/>
                  <w:szCs w:val="20"/>
                  <w:lang w:val="en-GB" w:eastAsia="en-US"/>
                </w:rPr>
                <w:delText xml:space="preserve"> if available.</w:delText>
              </w:r>
            </w:del>
          </w:p>
          <w:p w14:paraId="6B4AE65F" w14:textId="3A821D2B" w:rsidR="00713A52" w:rsidRPr="0061769B" w:rsidRDefault="00713A52" w:rsidP="00372912">
            <w:pPr>
              <w:spacing w:after="200" w:line="276" w:lineRule="auto"/>
              <w:jc w:val="both"/>
              <w:rPr>
                <w:rFonts w:ascii="Times New Roman" w:hAnsi="Times New Roman" w:cs="Times New Roman"/>
                <w:sz w:val="20"/>
                <w:szCs w:val="20"/>
              </w:rPr>
            </w:pPr>
            <w:del w:id="18" w:author="Author">
              <w:r w:rsidRPr="008358A2" w:rsidDel="00894977">
                <w:rPr>
                  <w:rFonts w:ascii="Times New Roman" w:hAnsi="Times New Roman" w:cs="Times New Roman"/>
                  <w:sz w:val="20"/>
                  <w:szCs w:val="20"/>
                </w:rPr>
                <w:delText>If none is available this item shall not be reported.</w:delText>
              </w:r>
            </w:del>
          </w:p>
        </w:tc>
      </w:tr>
      <w:tr w:rsidR="008358A2" w:rsidRPr="006C2F0D" w14:paraId="03344586" w14:textId="77777777" w:rsidTr="008D5550">
        <w:trPr>
          <w:trHeight w:val="134"/>
        </w:trPr>
        <w:tc>
          <w:tcPr>
            <w:tcW w:w="1242" w:type="dxa"/>
          </w:tcPr>
          <w:p w14:paraId="0FD38419" w14:textId="2397ABA2" w:rsidR="008358A2" w:rsidRPr="00534C87" w:rsidRDefault="008358A2" w:rsidP="00372912">
            <w:pPr>
              <w:pStyle w:val="NoSpacing"/>
              <w:jc w:val="both"/>
              <w:rPr>
                <w:rFonts w:ascii="Times New Roman" w:hAnsi="Times New Roman" w:cs="Times New Roman"/>
                <w:sz w:val="20"/>
                <w:szCs w:val="20"/>
              </w:rPr>
            </w:pPr>
            <w:del w:id="19" w:author="Author">
              <w:r w:rsidRPr="008358A2" w:rsidDel="00894977">
                <w:rPr>
                  <w:rFonts w:ascii="Times New Roman" w:hAnsi="Times New Roman" w:cs="Times New Roman"/>
                  <w:sz w:val="20"/>
                  <w:szCs w:val="20"/>
                </w:rPr>
                <w:delText>C012</w:delText>
              </w:r>
              <w:r w:rsidDel="00894977">
                <w:rPr>
                  <w:rFonts w:ascii="Times New Roman" w:hAnsi="Times New Roman" w:cs="Times New Roman"/>
                  <w:sz w:val="20"/>
                  <w:szCs w:val="20"/>
                </w:rPr>
                <w:delText>2</w:delText>
              </w:r>
            </w:del>
          </w:p>
        </w:tc>
        <w:tc>
          <w:tcPr>
            <w:tcW w:w="1818" w:type="dxa"/>
          </w:tcPr>
          <w:p w14:paraId="407F7611" w14:textId="3FBA4738" w:rsidR="008358A2" w:rsidRPr="00534C87" w:rsidRDefault="008358A2" w:rsidP="00372912">
            <w:pPr>
              <w:spacing w:after="200" w:line="276" w:lineRule="auto"/>
              <w:jc w:val="both"/>
              <w:rPr>
                <w:rFonts w:ascii="Times New Roman" w:hAnsi="Times New Roman" w:cs="Times New Roman"/>
                <w:sz w:val="20"/>
                <w:szCs w:val="20"/>
              </w:rPr>
            </w:pPr>
            <w:del w:id="20" w:author="Author">
              <w:r w:rsidRPr="008358A2" w:rsidDel="00894977">
                <w:rPr>
                  <w:rFonts w:ascii="Times New Roman" w:hAnsi="Times New Roman" w:cs="Times New Roman"/>
                  <w:sz w:val="20"/>
                  <w:szCs w:val="20"/>
                </w:rPr>
                <w:delText>Type of code of custodian</w:delText>
              </w:r>
            </w:del>
          </w:p>
        </w:tc>
        <w:tc>
          <w:tcPr>
            <w:tcW w:w="6007" w:type="dxa"/>
          </w:tcPr>
          <w:p w14:paraId="4ECAC104" w14:textId="1B8DB325" w:rsidR="008358A2" w:rsidRPr="00EF24C1" w:rsidDel="00894977" w:rsidRDefault="008358A2" w:rsidP="00372912">
            <w:pPr>
              <w:jc w:val="both"/>
              <w:rPr>
                <w:del w:id="21" w:author="Author"/>
                <w:rFonts w:ascii="Times New Roman" w:hAnsi="Times New Roman" w:cs="Times New Roman"/>
                <w:sz w:val="20"/>
                <w:szCs w:val="20"/>
              </w:rPr>
            </w:pPr>
            <w:del w:id="22" w:author="Author">
              <w:r w:rsidRPr="00EF24C1" w:rsidDel="00894977">
                <w:rPr>
                  <w:rFonts w:ascii="Times New Roman" w:hAnsi="Times New Roman" w:cs="Times New Roman"/>
                  <w:sz w:val="20"/>
                  <w:szCs w:val="20"/>
                </w:rPr>
                <w:delText>Identification of the type of code used for the “Code of custodian” item. One of the options in the following closed list shall be used:</w:delText>
              </w:r>
            </w:del>
          </w:p>
          <w:p w14:paraId="535B9529" w14:textId="72C0764A" w:rsidR="008358A2" w:rsidRPr="00EF24C1" w:rsidDel="00894977" w:rsidRDefault="008358A2" w:rsidP="00372912">
            <w:pPr>
              <w:jc w:val="both"/>
              <w:rPr>
                <w:del w:id="23" w:author="Author"/>
                <w:rFonts w:ascii="Times New Roman" w:hAnsi="Times New Roman" w:cs="Times New Roman"/>
                <w:sz w:val="20"/>
                <w:szCs w:val="20"/>
              </w:rPr>
            </w:pPr>
            <w:del w:id="24" w:author="Author">
              <w:r w:rsidRPr="00EF24C1" w:rsidDel="00894977">
                <w:rPr>
                  <w:rFonts w:ascii="Times New Roman" w:hAnsi="Times New Roman" w:cs="Times New Roman"/>
                  <w:sz w:val="20"/>
                  <w:szCs w:val="20"/>
                </w:rPr>
                <w:delText>1 – LEI</w:delText>
              </w:r>
            </w:del>
          </w:p>
          <w:p w14:paraId="74E152D9" w14:textId="5C86F037" w:rsidR="008358A2" w:rsidRPr="00534C87" w:rsidRDefault="008358A2" w:rsidP="00372912">
            <w:pPr>
              <w:spacing w:after="200" w:line="276" w:lineRule="auto"/>
              <w:jc w:val="both"/>
              <w:rPr>
                <w:sz w:val="20"/>
                <w:szCs w:val="20"/>
              </w:rPr>
            </w:pPr>
            <w:del w:id="25" w:author="Author">
              <w:r w:rsidRPr="00EF24C1" w:rsidDel="00894977">
                <w:rPr>
                  <w:rFonts w:ascii="Times New Roman" w:hAnsi="Times New Roman" w:cs="Times New Roman"/>
                  <w:sz w:val="20"/>
                  <w:szCs w:val="20"/>
                </w:rPr>
                <w:delText>9 – None</w:delText>
              </w:r>
            </w:del>
          </w:p>
        </w:tc>
      </w:tr>
      <w:tr w:rsidR="00713A52" w:rsidRPr="006C2F0D" w14:paraId="4A55205D" w14:textId="77777777" w:rsidTr="008D5550">
        <w:trPr>
          <w:trHeight w:val="583"/>
        </w:trPr>
        <w:tc>
          <w:tcPr>
            <w:tcW w:w="1242" w:type="dxa"/>
            <w:hideMark/>
          </w:tcPr>
          <w:p w14:paraId="4A552059" w14:textId="77777777" w:rsidR="00713A52" w:rsidRPr="0061769B" w:rsidRDefault="00713A52" w:rsidP="00372912">
            <w:pPr>
              <w:pStyle w:val="NoSpacing"/>
              <w:jc w:val="both"/>
              <w:rPr>
                <w:rFonts w:ascii="Times New Roman" w:hAnsi="Times New Roman" w:cs="Times New Roman"/>
                <w:sz w:val="20"/>
                <w:szCs w:val="20"/>
              </w:rPr>
            </w:pPr>
            <w:r>
              <w:rPr>
                <w:rFonts w:ascii="Times New Roman" w:hAnsi="Times New Roman" w:cs="Times New Roman"/>
                <w:sz w:val="20"/>
                <w:szCs w:val="20"/>
              </w:rPr>
              <w:t>C0130</w:t>
            </w:r>
          </w:p>
        </w:tc>
        <w:tc>
          <w:tcPr>
            <w:tcW w:w="1818" w:type="dxa"/>
            <w:hideMark/>
          </w:tcPr>
          <w:p w14:paraId="4A55205A" w14:textId="77777777" w:rsidR="00713A52" w:rsidRPr="0061769B" w:rsidRDefault="00713A52" w:rsidP="00372912">
            <w:pPr>
              <w:spacing w:after="200" w:line="276" w:lineRule="auto"/>
              <w:jc w:val="both"/>
              <w:rPr>
                <w:rFonts w:ascii="Times New Roman" w:hAnsi="Times New Roman" w:cs="Times New Roman"/>
                <w:sz w:val="20"/>
                <w:szCs w:val="20"/>
              </w:rPr>
            </w:pPr>
            <w:r w:rsidRPr="0061769B">
              <w:rPr>
                <w:rFonts w:ascii="Times New Roman" w:hAnsi="Times New Roman" w:cs="Times New Roman"/>
                <w:sz w:val="20"/>
                <w:szCs w:val="20"/>
              </w:rPr>
              <w:t>Quantity</w:t>
            </w:r>
          </w:p>
        </w:tc>
        <w:tc>
          <w:tcPr>
            <w:tcW w:w="6007" w:type="dxa"/>
            <w:hideMark/>
          </w:tcPr>
          <w:p w14:paraId="4A55205B" w14:textId="77777777" w:rsidR="00713A52" w:rsidRPr="0061769B" w:rsidRDefault="00713A52" w:rsidP="00372912">
            <w:pPr>
              <w:spacing w:after="200" w:line="276" w:lineRule="auto"/>
              <w:jc w:val="both"/>
              <w:rPr>
                <w:rFonts w:ascii="Times New Roman" w:hAnsi="Times New Roman" w:cs="Times New Roman"/>
                <w:sz w:val="20"/>
                <w:szCs w:val="20"/>
              </w:rPr>
            </w:pPr>
            <w:r w:rsidRPr="0061769B">
              <w:rPr>
                <w:rFonts w:ascii="Times New Roman" w:hAnsi="Times New Roman" w:cs="Times New Roman"/>
                <w:sz w:val="20"/>
                <w:szCs w:val="20"/>
              </w:rPr>
              <w:t xml:space="preserve">Number of assets, for </w:t>
            </w:r>
            <w:r>
              <w:rPr>
                <w:rFonts w:ascii="Times New Roman" w:hAnsi="Times New Roman" w:cs="Times New Roman"/>
                <w:sz w:val="20"/>
                <w:szCs w:val="20"/>
              </w:rPr>
              <w:t xml:space="preserve">relevant </w:t>
            </w:r>
            <w:r w:rsidRPr="0061769B">
              <w:rPr>
                <w:rFonts w:ascii="Times New Roman" w:hAnsi="Times New Roman" w:cs="Times New Roman"/>
                <w:sz w:val="20"/>
                <w:szCs w:val="20"/>
              </w:rPr>
              <w:t>assets.</w:t>
            </w:r>
          </w:p>
          <w:p w14:paraId="0ED6FC85" w14:textId="77777777" w:rsidR="00713A52" w:rsidRDefault="00713A52" w:rsidP="00372912">
            <w:pPr>
              <w:jc w:val="both"/>
              <w:rPr>
                <w:rFonts w:ascii="Times New Roman" w:hAnsi="Times New Roman" w:cs="Times New Roman"/>
                <w:sz w:val="20"/>
                <w:szCs w:val="20"/>
              </w:rPr>
            </w:pPr>
            <w:r w:rsidRPr="00FE3920">
              <w:rPr>
                <w:rFonts w:ascii="Times New Roman" w:hAnsi="Times New Roman" w:cs="Times New Roman"/>
                <w:sz w:val="20"/>
                <w:szCs w:val="20"/>
              </w:rPr>
              <w:t>This item shall</w:t>
            </w:r>
            <w:r>
              <w:rPr>
                <w:rFonts w:ascii="Times New Roman" w:hAnsi="Times New Roman" w:cs="Times New Roman"/>
                <w:sz w:val="20"/>
                <w:szCs w:val="20"/>
              </w:rPr>
              <w:t xml:space="preserve"> not be reported if item Par amount (C0140)</w:t>
            </w:r>
            <w:r w:rsidRPr="0061769B" w:rsidDel="00B13507">
              <w:rPr>
                <w:rFonts w:ascii="Times New Roman" w:hAnsi="Times New Roman" w:cs="Times New Roman"/>
                <w:sz w:val="20"/>
                <w:szCs w:val="20"/>
              </w:rPr>
              <w:t xml:space="preserve"> </w:t>
            </w:r>
            <w:r>
              <w:rPr>
                <w:rFonts w:ascii="Times New Roman" w:hAnsi="Times New Roman" w:cs="Times New Roman"/>
                <w:sz w:val="20"/>
                <w:szCs w:val="20"/>
              </w:rPr>
              <w:t>is reported.</w:t>
            </w:r>
          </w:p>
          <w:p w14:paraId="4A55205C" w14:textId="6F019274" w:rsidR="00B30E6F" w:rsidRPr="0061769B" w:rsidRDefault="00B30E6F" w:rsidP="00372912">
            <w:pPr>
              <w:jc w:val="both"/>
              <w:rPr>
                <w:rFonts w:ascii="Times New Roman" w:hAnsi="Times New Roman" w:cs="Times New Roman"/>
                <w:sz w:val="20"/>
                <w:szCs w:val="20"/>
              </w:rPr>
            </w:pPr>
            <w:r w:rsidRPr="00B30E6F">
              <w:rPr>
                <w:rFonts w:ascii="Times New Roman" w:hAnsi="Times New Roman" w:cs="Times New Roman"/>
                <w:sz w:val="20"/>
                <w:szCs w:val="20"/>
              </w:rPr>
              <w:t>This item is not applicable for CIC 71 and 09 and CIC category 9 - Property</w:t>
            </w:r>
          </w:p>
        </w:tc>
      </w:tr>
      <w:tr w:rsidR="00713A52" w:rsidRPr="006C2F0D" w14:paraId="4A552062" w14:textId="77777777" w:rsidTr="008D5550">
        <w:trPr>
          <w:trHeight w:val="1307"/>
        </w:trPr>
        <w:tc>
          <w:tcPr>
            <w:tcW w:w="1242" w:type="dxa"/>
          </w:tcPr>
          <w:p w14:paraId="4A55205E" w14:textId="77777777" w:rsidR="00713A52" w:rsidRPr="0061769B" w:rsidRDefault="00713A52" w:rsidP="00372912">
            <w:pPr>
              <w:pStyle w:val="NoSpacing"/>
              <w:jc w:val="both"/>
              <w:rPr>
                <w:rFonts w:ascii="Times New Roman" w:hAnsi="Times New Roman" w:cs="Times New Roman"/>
                <w:sz w:val="20"/>
                <w:szCs w:val="20"/>
              </w:rPr>
            </w:pPr>
            <w:r>
              <w:rPr>
                <w:rFonts w:ascii="Times New Roman" w:hAnsi="Times New Roman" w:cs="Times New Roman"/>
                <w:sz w:val="20"/>
                <w:szCs w:val="20"/>
              </w:rPr>
              <w:t>C0140</w:t>
            </w:r>
          </w:p>
        </w:tc>
        <w:tc>
          <w:tcPr>
            <w:tcW w:w="1818" w:type="dxa"/>
          </w:tcPr>
          <w:p w14:paraId="4A55205F" w14:textId="77777777" w:rsidR="00713A52" w:rsidRPr="0061769B" w:rsidRDefault="00713A52" w:rsidP="00372912">
            <w:pPr>
              <w:spacing w:after="200" w:line="276" w:lineRule="auto"/>
              <w:jc w:val="both"/>
              <w:rPr>
                <w:rFonts w:ascii="Times New Roman" w:hAnsi="Times New Roman" w:cs="Times New Roman"/>
                <w:sz w:val="20"/>
                <w:szCs w:val="20"/>
              </w:rPr>
            </w:pPr>
            <w:r w:rsidRPr="0061769B">
              <w:rPr>
                <w:rFonts w:ascii="Times New Roman" w:hAnsi="Times New Roman" w:cs="Times New Roman"/>
                <w:sz w:val="20"/>
                <w:szCs w:val="20"/>
              </w:rPr>
              <w:t>Par amount</w:t>
            </w:r>
          </w:p>
        </w:tc>
        <w:tc>
          <w:tcPr>
            <w:tcW w:w="6007" w:type="dxa"/>
          </w:tcPr>
          <w:p w14:paraId="09F66DF3" w14:textId="4DE4CA16" w:rsidR="00DF3281" w:rsidRDefault="00DF3281" w:rsidP="00372912">
            <w:pPr>
              <w:spacing w:after="200" w:line="276" w:lineRule="auto"/>
              <w:jc w:val="both"/>
              <w:rPr>
                <w:rFonts w:ascii="Times New Roman" w:hAnsi="Times New Roman" w:cs="Times New Roman"/>
                <w:sz w:val="20"/>
                <w:szCs w:val="20"/>
              </w:rPr>
            </w:pPr>
            <w:r w:rsidRPr="008D5550">
              <w:rPr>
                <w:rFonts w:ascii="Times New Roman" w:hAnsi="Times New Roman" w:cs="Times New Roman"/>
                <w:sz w:val="20"/>
                <w:szCs w:val="20"/>
              </w:rPr>
              <w:t>Amount outstanding measured at par amount, for all assets where this item is relevant, and</w:t>
            </w:r>
            <w:r w:rsidRPr="008D5550">
              <w:rPr>
                <w:rFonts w:ascii="Times New Roman" w:hAnsi="Times New Roman" w:cs="Times New Roman"/>
                <w:spacing w:val="-3"/>
                <w:sz w:val="20"/>
                <w:szCs w:val="20"/>
              </w:rPr>
              <w:t xml:space="preserve"> </w:t>
            </w:r>
            <w:r w:rsidRPr="008D5550">
              <w:rPr>
                <w:rFonts w:ascii="Times New Roman" w:hAnsi="Times New Roman" w:cs="Times New Roman"/>
                <w:sz w:val="20"/>
                <w:szCs w:val="20"/>
              </w:rPr>
              <w:t>at</w:t>
            </w:r>
            <w:r w:rsidRPr="008D5550">
              <w:rPr>
                <w:rFonts w:ascii="Times New Roman" w:hAnsi="Times New Roman" w:cs="Times New Roman"/>
                <w:spacing w:val="-3"/>
                <w:sz w:val="20"/>
                <w:szCs w:val="20"/>
              </w:rPr>
              <w:t xml:space="preserve"> </w:t>
            </w:r>
            <w:r w:rsidRPr="008D5550">
              <w:rPr>
                <w:rFonts w:ascii="Times New Roman" w:hAnsi="Times New Roman" w:cs="Times New Roman"/>
                <w:sz w:val="20"/>
                <w:szCs w:val="20"/>
              </w:rPr>
              <w:t>nominal</w:t>
            </w:r>
            <w:r w:rsidRPr="008D5550">
              <w:rPr>
                <w:rFonts w:ascii="Times New Roman" w:hAnsi="Times New Roman" w:cs="Times New Roman"/>
                <w:spacing w:val="-3"/>
                <w:sz w:val="20"/>
                <w:szCs w:val="20"/>
              </w:rPr>
              <w:t xml:space="preserve"> </w:t>
            </w:r>
            <w:r w:rsidRPr="008D5550">
              <w:rPr>
                <w:rFonts w:ascii="Times New Roman" w:hAnsi="Times New Roman" w:cs="Times New Roman"/>
                <w:sz w:val="20"/>
                <w:szCs w:val="20"/>
              </w:rPr>
              <w:t>amount</w:t>
            </w:r>
            <w:r w:rsidRPr="008D5550">
              <w:rPr>
                <w:rFonts w:ascii="Times New Roman" w:hAnsi="Times New Roman" w:cs="Times New Roman"/>
                <w:spacing w:val="-3"/>
                <w:sz w:val="20"/>
                <w:szCs w:val="20"/>
              </w:rPr>
              <w:t xml:space="preserve"> </w:t>
            </w:r>
            <w:r w:rsidRPr="008D5550">
              <w:rPr>
                <w:rFonts w:ascii="Times New Roman" w:hAnsi="Times New Roman" w:cs="Times New Roman"/>
                <w:sz w:val="20"/>
                <w:szCs w:val="20"/>
              </w:rPr>
              <w:t>for</w:t>
            </w:r>
            <w:r w:rsidRPr="008D5550">
              <w:rPr>
                <w:rFonts w:ascii="Times New Roman" w:hAnsi="Times New Roman" w:cs="Times New Roman"/>
                <w:spacing w:val="-3"/>
                <w:sz w:val="20"/>
                <w:szCs w:val="20"/>
              </w:rPr>
              <w:t xml:space="preserve"> </w:t>
            </w:r>
            <w:r w:rsidRPr="008D5550">
              <w:rPr>
                <w:rFonts w:ascii="Times New Roman" w:hAnsi="Times New Roman" w:cs="Times New Roman"/>
                <w:sz w:val="20"/>
                <w:szCs w:val="20"/>
              </w:rPr>
              <w:t>CIC</w:t>
            </w:r>
            <w:r w:rsidRPr="008D5550">
              <w:rPr>
                <w:rFonts w:ascii="Times New Roman" w:hAnsi="Times New Roman" w:cs="Times New Roman"/>
                <w:spacing w:val="-3"/>
                <w:sz w:val="20"/>
                <w:szCs w:val="20"/>
              </w:rPr>
              <w:t xml:space="preserve"> </w:t>
            </w:r>
            <w:r w:rsidRPr="008D5550">
              <w:rPr>
                <w:rFonts w:ascii="Times New Roman" w:hAnsi="Times New Roman" w:cs="Times New Roman"/>
                <w:sz w:val="20"/>
                <w:szCs w:val="20"/>
              </w:rPr>
              <w:t>72,</w:t>
            </w:r>
            <w:r w:rsidRPr="008D5550">
              <w:rPr>
                <w:rFonts w:ascii="Times New Roman" w:hAnsi="Times New Roman" w:cs="Times New Roman"/>
                <w:spacing w:val="-3"/>
                <w:sz w:val="20"/>
                <w:szCs w:val="20"/>
              </w:rPr>
              <w:t xml:space="preserve"> </w:t>
            </w:r>
            <w:r w:rsidRPr="008D5550">
              <w:rPr>
                <w:rFonts w:ascii="Times New Roman" w:hAnsi="Times New Roman" w:cs="Times New Roman"/>
                <w:sz w:val="20"/>
                <w:szCs w:val="20"/>
              </w:rPr>
              <w:t>73,</w:t>
            </w:r>
            <w:r w:rsidRPr="008D5550">
              <w:rPr>
                <w:rFonts w:ascii="Times New Roman" w:hAnsi="Times New Roman" w:cs="Times New Roman"/>
                <w:spacing w:val="-3"/>
                <w:sz w:val="20"/>
                <w:szCs w:val="20"/>
              </w:rPr>
              <w:t xml:space="preserve"> </w:t>
            </w:r>
            <w:r w:rsidRPr="008D5550">
              <w:rPr>
                <w:rFonts w:ascii="Times New Roman" w:hAnsi="Times New Roman" w:cs="Times New Roman"/>
                <w:sz w:val="20"/>
                <w:szCs w:val="20"/>
              </w:rPr>
              <w:t>74,</w:t>
            </w:r>
            <w:r w:rsidRPr="008D5550">
              <w:rPr>
                <w:rFonts w:ascii="Times New Roman" w:hAnsi="Times New Roman" w:cs="Times New Roman"/>
                <w:spacing w:val="-3"/>
                <w:sz w:val="20"/>
                <w:szCs w:val="20"/>
              </w:rPr>
              <w:t xml:space="preserve"> </w:t>
            </w:r>
            <w:r w:rsidRPr="008D5550">
              <w:rPr>
                <w:rFonts w:ascii="Times New Roman" w:hAnsi="Times New Roman" w:cs="Times New Roman"/>
                <w:sz w:val="20"/>
                <w:szCs w:val="20"/>
              </w:rPr>
              <w:t>75,</w:t>
            </w:r>
            <w:r w:rsidRPr="008D5550">
              <w:rPr>
                <w:rFonts w:ascii="Times New Roman" w:hAnsi="Times New Roman" w:cs="Times New Roman"/>
                <w:spacing w:val="-3"/>
                <w:sz w:val="20"/>
                <w:szCs w:val="20"/>
              </w:rPr>
              <w:t xml:space="preserve"> </w:t>
            </w:r>
            <w:r w:rsidRPr="008D5550">
              <w:rPr>
                <w:rFonts w:ascii="Times New Roman" w:hAnsi="Times New Roman" w:cs="Times New Roman"/>
                <w:sz w:val="20"/>
                <w:szCs w:val="20"/>
              </w:rPr>
              <w:t>79</w:t>
            </w:r>
            <w:r>
              <w:rPr>
                <w:rFonts w:ascii="Times New Roman" w:hAnsi="Times New Roman" w:cs="Times New Roman"/>
                <w:sz w:val="20"/>
                <w:szCs w:val="20"/>
              </w:rPr>
              <w:t xml:space="preserve"> </w:t>
            </w:r>
            <w:r w:rsidRPr="008D5550">
              <w:rPr>
                <w:rFonts w:ascii="Times New Roman" w:hAnsi="Times New Roman" w:cs="Times New Roman"/>
                <w:sz w:val="20"/>
                <w:szCs w:val="20"/>
              </w:rPr>
              <w:t>and</w:t>
            </w:r>
            <w:r w:rsidRPr="008D5550">
              <w:rPr>
                <w:rFonts w:ascii="Times New Roman" w:hAnsi="Times New Roman" w:cs="Times New Roman"/>
                <w:spacing w:val="-3"/>
                <w:sz w:val="20"/>
                <w:szCs w:val="20"/>
              </w:rPr>
              <w:t xml:space="preserve"> </w:t>
            </w:r>
            <w:r w:rsidRPr="008D5550">
              <w:rPr>
                <w:rFonts w:ascii="Times New Roman" w:hAnsi="Times New Roman" w:cs="Times New Roman"/>
                <w:sz w:val="20"/>
                <w:szCs w:val="20"/>
              </w:rPr>
              <w:t>CIC</w:t>
            </w:r>
            <w:r w:rsidRPr="008D5550">
              <w:rPr>
                <w:rFonts w:ascii="Times New Roman" w:hAnsi="Times New Roman" w:cs="Times New Roman"/>
                <w:spacing w:val="-3"/>
                <w:sz w:val="20"/>
                <w:szCs w:val="20"/>
              </w:rPr>
              <w:t xml:space="preserve"> </w:t>
            </w:r>
            <w:r w:rsidRPr="008D5550">
              <w:rPr>
                <w:rFonts w:ascii="Times New Roman" w:hAnsi="Times New Roman" w:cs="Times New Roman"/>
                <w:sz w:val="20"/>
                <w:szCs w:val="20"/>
              </w:rPr>
              <w:t>Category</w:t>
            </w:r>
            <w:r w:rsidRPr="008D5550">
              <w:rPr>
                <w:rFonts w:ascii="Times New Roman" w:hAnsi="Times New Roman" w:cs="Times New Roman"/>
                <w:spacing w:val="-3"/>
                <w:sz w:val="20"/>
                <w:szCs w:val="20"/>
              </w:rPr>
              <w:t xml:space="preserve"> </w:t>
            </w:r>
            <w:r w:rsidRPr="008D5550">
              <w:rPr>
                <w:rFonts w:ascii="Times New Roman" w:hAnsi="Times New Roman" w:cs="Times New Roman"/>
                <w:sz w:val="20"/>
                <w:szCs w:val="20"/>
              </w:rPr>
              <w:t>8 —</w:t>
            </w:r>
            <w:r w:rsidRPr="008D5550">
              <w:rPr>
                <w:rFonts w:ascii="Times New Roman" w:hAnsi="Times New Roman" w:cs="Times New Roman"/>
                <w:spacing w:val="-1"/>
                <w:sz w:val="20"/>
                <w:szCs w:val="20"/>
              </w:rPr>
              <w:t xml:space="preserve"> </w:t>
            </w:r>
            <w:r w:rsidRPr="008D5550">
              <w:rPr>
                <w:rFonts w:ascii="Times New Roman" w:hAnsi="Times New Roman" w:cs="Times New Roman"/>
                <w:sz w:val="20"/>
                <w:szCs w:val="20"/>
              </w:rPr>
              <w:t>Mortgages</w:t>
            </w:r>
            <w:r w:rsidRPr="008D5550">
              <w:rPr>
                <w:rFonts w:ascii="Times New Roman" w:hAnsi="Times New Roman" w:cs="Times New Roman"/>
                <w:spacing w:val="-3"/>
                <w:sz w:val="20"/>
                <w:szCs w:val="20"/>
              </w:rPr>
              <w:t xml:space="preserve"> </w:t>
            </w:r>
            <w:r w:rsidRPr="008D5550">
              <w:rPr>
                <w:rFonts w:ascii="Times New Roman" w:hAnsi="Times New Roman" w:cs="Times New Roman"/>
                <w:sz w:val="20"/>
                <w:szCs w:val="20"/>
              </w:rPr>
              <w:t xml:space="preserve">and Loans. </w:t>
            </w:r>
          </w:p>
          <w:p w14:paraId="4A552061" w14:textId="41650066" w:rsidR="008F6F62" w:rsidRPr="008F6F62" w:rsidRDefault="00B30E6F" w:rsidP="00372912">
            <w:pPr>
              <w:spacing w:after="200" w:line="276" w:lineRule="auto"/>
              <w:jc w:val="both"/>
              <w:rPr>
                <w:rFonts w:ascii="Times New Roman" w:hAnsi="Times New Roman" w:cs="Times New Roman"/>
                <w:sz w:val="20"/>
                <w:szCs w:val="20"/>
              </w:rPr>
            </w:pPr>
            <w:r w:rsidRPr="00B30E6F">
              <w:rPr>
                <w:rFonts w:ascii="Times New Roman" w:hAnsi="Times New Roman" w:cs="Times New Roman"/>
                <w:sz w:val="20"/>
                <w:szCs w:val="20"/>
              </w:rPr>
              <w:t>This item is not applicable for CIC 71</w:t>
            </w:r>
            <w:r w:rsidR="008358A2">
              <w:rPr>
                <w:rFonts w:ascii="Times New Roman" w:hAnsi="Times New Roman" w:cs="Times New Roman"/>
                <w:sz w:val="20"/>
                <w:szCs w:val="20"/>
              </w:rPr>
              <w:t>, 09</w:t>
            </w:r>
            <w:r w:rsidRPr="00B30E6F">
              <w:rPr>
                <w:rFonts w:ascii="Times New Roman" w:hAnsi="Times New Roman" w:cs="Times New Roman"/>
                <w:sz w:val="20"/>
                <w:szCs w:val="20"/>
              </w:rPr>
              <w:t xml:space="preserve"> and CIC category 9 - Property. This item shall not be reported if item Quantity (C0130) is reported.</w:t>
            </w:r>
          </w:p>
        </w:tc>
      </w:tr>
      <w:tr w:rsidR="00713A52" w:rsidRPr="006C2F0D" w14:paraId="152513DE" w14:textId="77777777" w:rsidTr="008D5550">
        <w:trPr>
          <w:trHeight w:val="143"/>
        </w:trPr>
        <w:tc>
          <w:tcPr>
            <w:tcW w:w="1242" w:type="dxa"/>
          </w:tcPr>
          <w:p w14:paraId="0C2145AD" w14:textId="051A463E" w:rsidR="00713A52" w:rsidRDefault="00713A52" w:rsidP="00372912">
            <w:pPr>
              <w:pStyle w:val="NoSpacing"/>
              <w:jc w:val="both"/>
              <w:rPr>
                <w:rFonts w:ascii="Times New Roman" w:hAnsi="Times New Roman" w:cs="Times New Roman"/>
                <w:sz w:val="20"/>
                <w:szCs w:val="20"/>
              </w:rPr>
            </w:pPr>
            <w:r w:rsidRPr="00DD0BD3">
              <w:rPr>
                <w:rFonts w:ascii="Times New Roman" w:hAnsi="Times New Roman" w:cs="Times New Roman"/>
                <w:sz w:val="20"/>
                <w:szCs w:val="20"/>
              </w:rPr>
              <w:t>C014</w:t>
            </w:r>
            <w:r w:rsidR="009A61D9">
              <w:rPr>
                <w:rFonts w:ascii="Times New Roman" w:hAnsi="Times New Roman" w:cs="Times New Roman"/>
                <w:sz w:val="20"/>
                <w:szCs w:val="20"/>
              </w:rPr>
              <w:t>5</w:t>
            </w:r>
          </w:p>
        </w:tc>
        <w:tc>
          <w:tcPr>
            <w:tcW w:w="1818" w:type="dxa"/>
          </w:tcPr>
          <w:p w14:paraId="737AC76D" w14:textId="189BD15B" w:rsidR="00713A52" w:rsidRPr="0061769B" w:rsidRDefault="009A61D9" w:rsidP="00372912">
            <w:pPr>
              <w:spacing w:after="200" w:line="276" w:lineRule="auto"/>
              <w:jc w:val="both"/>
              <w:rPr>
                <w:rFonts w:ascii="Times New Roman" w:hAnsi="Times New Roman" w:cs="Times New Roman"/>
                <w:sz w:val="20"/>
                <w:szCs w:val="20"/>
              </w:rPr>
            </w:pPr>
            <w:r w:rsidRPr="009A61D9">
              <w:rPr>
                <w:rFonts w:ascii="Times New Roman" w:hAnsi="Times New Roman" w:cs="Times New Roman"/>
                <w:sz w:val="20"/>
                <w:szCs w:val="20"/>
              </w:rPr>
              <w:t>Long-term equity investment</w:t>
            </w:r>
          </w:p>
        </w:tc>
        <w:tc>
          <w:tcPr>
            <w:tcW w:w="6007" w:type="dxa"/>
          </w:tcPr>
          <w:p w14:paraId="7B2D43F1" w14:textId="77777777" w:rsidR="009A61D9" w:rsidRPr="009A61D9" w:rsidRDefault="009A61D9" w:rsidP="00372912">
            <w:pPr>
              <w:jc w:val="both"/>
              <w:rPr>
                <w:rFonts w:ascii="Times New Roman" w:hAnsi="Times New Roman" w:cs="Times New Roman"/>
                <w:sz w:val="20"/>
                <w:szCs w:val="20"/>
              </w:rPr>
            </w:pPr>
            <w:r w:rsidRPr="009A61D9">
              <w:rPr>
                <w:rFonts w:ascii="Times New Roman" w:hAnsi="Times New Roman" w:cs="Times New Roman"/>
                <w:sz w:val="20"/>
                <w:szCs w:val="20"/>
              </w:rPr>
              <w:t>Only applicable to CIC categories 3 – Equity and 4 – Collective Investment Undertakings.</w:t>
            </w:r>
          </w:p>
          <w:p w14:paraId="12947D4C" w14:textId="77777777" w:rsidR="009A61D9" w:rsidRPr="009A61D9" w:rsidRDefault="009A61D9" w:rsidP="00372912">
            <w:pPr>
              <w:jc w:val="both"/>
              <w:rPr>
                <w:rFonts w:ascii="Times New Roman" w:hAnsi="Times New Roman" w:cs="Times New Roman"/>
                <w:sz w:val="20"/>
                <w:szCs w:val="20"/>
              </w:rPr>
            </w:pPr>
            <w:r w:rsidRPr="009A61D9">
              <w:rPr>
                <w:rFonts w:ascii="Times New Roman" w:hAnsi="Times New Roman" w:cs="Times New Roman"/>
                <w:sz w:val="20"/>
                <w:szCs w:val="20"/>
              </w:rPr>
              <w:t>Identify if an equity or collective investment undertaking is classified under the provisions of Art. 171a. of Delegated Regulation (EU) 2015/35. One of the options in the following closed list shall be used:</w:t>
            </w:r>
          </w:p>
          <w:p w14:paraId="6597931D" w14:textId="77777777" w:rsidR="009A61D9" w:rsidRPr="009A61D9" w:rsidRDefault="009A61D9" w:rsidP="00372912">
            <w:pPr>
              <w:jc w:val="both"/>
              <w:rPr>
                <w:rFonts w:ascii="Times New Roman" w:hAnsi="Times New Roman" w:cs="Times New Roman"/>
                <w:sz w:val="20"/>
                <w:szCs w:val="20"/>
              </w:rPr>
            </w:pPr>
            <w:r w:rsidRPr="009A61D9">
              <w:rPr>
                <w:rFonts w:ascii="Times New Roman" w:hAnsi="Times New Roman" w:cs="Times New Roman"/>
                <w:sz w:val="20"/>
                <w:szCs w:val="20"/>
              </w:rPr>
              <w:t>1 - Yes</w:t>
            </w:r>
          </w:p>
          <w:p w14:paraId="02F3BCD2" w14:textId="77777777" w:rsidR="009A61D9" w:rsidRPr="009A61D9" w:rsidRDefault="009A61D9" w:rsidP="00372912">
            <w:pPr>
              <w:jc w:val="both"/>
              <w:rPr>
                <w:rFonts w:ascii="Times New Roman" w:hAnsi="Times New Roman" w:cs="Times New Roman"/>
                <w:sz w:val="20"/>
                <w:szCs w:val="20"/>
              </w:rPr>
            </w:pPr>
            <w:r w:rsidRPr="009A61D9">
              <w:rPr>
                <w:rFonts w:ascii="Times New Roman" w:hAnsi="Times New Roman" w:cs="Times New Roman"/>
                <w:sz w:val="20"/>
                <w:szCs w:val="20"/>
              </w:rPr>
              <w:t>2 – No</w:t>
            </w:r>
          </w:p>
          <w:p w14:paraId="484188AC" w14:textId="5B9F6C60" w:rsidR="00713A52" w:rsidRDefault="009A61D9" w:rsidP="00372912">
            <w:pPr>
              <w:spacing w:after="200" w:line="276" w:lineRule="auto"/>
              <w:jc w:val="both"/>
              <w:rPr>
                <w:rFonts w:ascii="Times New Roman" w:hAnsi="Times New Roman" w:cs="Times New Roman"/>
                <w:sz w:val="20"/>
                <w:szCs w:val="20"/>
              </w:rPr>
            </w:pPr>
            <w:r w:rsidRPr="009A61D9">
              <w:rPr>
                <w:rFonts w:ascii="Times New Roman" w:hAnsi="Times New Roman" w:cs="Times New Roman"/>
                <w:sz w:val="20"/>
                <w:szCs w:val="20"/>
              </w:rPr>
              <w:lastRenderedPageBreak/>
              <w:t>9 – Not applicable</w:t>
            </w:r>
          </w:p>
        </w:tc>
      </w:tr>
      <w:tr w:rsidR="00713A52" w:rsidRPr="006C2F0D" w14:paraId="4A55206A" w14:textId="77777777" w:rsidTr="008D5550">
        <w:trPr>
          <w:trHeight w:val="2258"/>
        </w:trPr>
        <w:tc>
          <w:tcPr>
            <w:tcW w:w="1242" w:type="dxa"/>
            <w:hideMark/>
          </w:tcPr>
          <w:p w14:paraId="4A552063" w14:textId="77777777" w:rsidR="00713A52" w:rsidRPr="0061769B" w:rsidRDefault="00713A52" w:rsidP="00372912">
            <w:pPr>
              <w:pStyle w:val="NoSpacing"/>
              <w:jc w:val="both"/>
              <w:rPr>
                <w:rFonts w:ascii="Times New Roman" w:hAnsi="Times New Roman" w:cs="Times New Roman"/>
                <w:sz w:val="20"/>
                <w:szCs w:val="20"/>
              </w:rPr>
            </w:pPr>
            <w:r>
              <w:rPr>
                <w:rFonts w:ascii="Times New Roman" w:hAnsi="Times New Roman" w:cs="Times New Roman"/>
                <w:sz w:val="20"/>
                <w:szCs w:val="20"/>
              </w:rPr>
              <w:lastRenderedPageBreak/>
              <w:t>C0150</w:t>
            </w:r>
          </w:p>
        </w:tc>
        <w:tc>
          <w:tcPr>
            <w:tcW w:w="1818" w:type="dxa"/>
            <w:hideMark/>
          </w:tcPr>
          <w:p w14:paraId="4A552064" w14:textId="77777777" w:rsidR="00713A52" w:rsidRPr="0061769B" w:rsidRDefault="00713A52" w:rsidP="00372912">
            <w:pPr>
              <w:spacing w:after="200" w:line="276" w:lineRule="auto"/>
              <w:jc w:val="both"/>
              <w:rPr>
                <w:rFonts w:ascii="Times New Roman" w:hAnsi="Times New Roman" w:cs="Times New Roman"/>
                <w:sz w:val="20"/>
                <w:szCs w:val="20"/>
              </w:rPr>
            </w:pPr>
            <w:r w:rsidRPr="0061769B">
              <w:rPr>
                <w:rFonts w:ascii="Times New Roman" w:hAnsi="Times New Roman" w:cs="Times New Roman"/>
                <w:sz w:val="20"/>
                <w:szCs w:val="20"/>
              </w:rPr>
              <w:t>Valuation method</w:t>
            </w:r>
          </w:p>
        </w:tc>
        <w:tc>
          <w:tcPr>
            <w:tcW w:w="6007" w:type="dxa"/>
            <w:hideMark/>
          </w:tcPr>
          <w:p w14:paraId="4A552065" w14:textId="77777777" w:rsidR="00713A52" w:rsidRPr="002670DE" w:rsidRDefault="00713A52" w:rsidP="00372912">
            <w:pPr>
              <w:pStyle w:val="NoSpacing"/>
              <w:jc w:val="both"/>
              <w:rPr>
                <w:rFonts w:ascii="Times New Roman" w:hAnsi="Times New Roman" w:cs="Times New Roman"/>
                <w:sz w:val="20"/>
                <w:szCs w:val="20"/>
              </w:rPr>
            </w:pPr>
            <w:r w:rsidRPr="00566107">
              <w:rPr>
                <w:rFonts w:ascii="Times New Roman" w:hAnsi="Times New Roman" w:cs="Times New Roman"/>
                <w:sz w:val="20"/>
                <w:szCs w:val="20"/>
              </w:rPr>
              <w:t>Identify the valuation method used when valuing assets. One of the options in the following closed list shall be used:</w:t>
            </w:r>
          </w:p>
          <w:p w14:paraId="4A552066" w14:textId="77777777" w:rsidR="00713A52" w:rsidRPr="002670DE" w:rsidRDefault="00713A52" w:rsidP="00372912">
            <w:pPr>
              <w:pStyle w:val="NoSpacing"/>
              <w:jc w:val="both"/>
              <w:rPr>
                <w:rFonts w:ascii="Times New Roman" w:hAnsi="Times New Roman" w:cs="Times New Roman"/>
                <w:sz w:val="20"/>
                <w:szCs w:val="20"/>
              </w:rPr>
            </w:pPr>
            <w:r w:rsidRPr="002670DE">
              <w:rPr>
                <w:rFonts w:ascii="Times New Roman" w:hAnsi="Times New Roman" w:cs="Times New Roman"/>
                <w:sz w:val="20"/>
                <w:szCs w:val="20"/>
              </w:rPr>
              <w:t>1 - quoted market price in active markets for the same assets</w:t>
            </w:r>
            <w:r w:rsidRPr="002670DE">
              <w:rPr>
                <w:rFonts w:ascii="Times New Roman" w:hAnsi="Times New Roman" w:cs="Times New Roman"/>
                <w:sz w:val="20"/>
                <w:szCs w:val="20"/>
              </w:rPr>
              <w:br/>
              <w:t>2 - quoted market price in active markets for similar assets</w:t>
            </w:r>
            <w:r w:rsidRPr="002670DE">
              <w:rPr>
                <w:rFonts w:ascii="Times New Roman" w:hAnsi="Times New Roman" w:cs="Times New Roman"/>
                <w:sz w:val="20"/>
                <w:szCs w:val="20"/>
              </w:rPr>
              <w:br/>
              <w:t>3 - alternative valuation method</w:t>
            </w:r>
          </w:p>
          <w:p w14:paraId="4A552067" w14:textId="77777777" w:rsidR="00713A52" w:rsidRPr="002670DE" w:rsidRDefault="00713A52" w:rsidP="00372912">
            <w:pPr>
              <w:pStyle w:val="NoSpacing"/>
              <w:jc w:val="both"/>
              <w:rPr>
                <w:rFonts w:ascii="Times New Roman" w:hAnsi="Times New Roman" w:cs="Times New Roman"/>
                <w:sz w:val="20"/>
                <w:szCs w:val="20"/>
              </w:rPr>
            </w:pPr>
            <w:r w:rsidRPr="002670DE">
              <w:rPr>
                <w:rFonts w:ascii="Times New Roman" w:hAnsi="Times New Roman" w:cs="Times New Roman"/>
                <w:sz w:val="20"/>
                <w:szCs w:val="20"/>
              </w:rPr>
              <w:t>4 - adjusted equity methods (applicable for the valuation of participations)</w:t>
            </w:r>
          </w:p>
          <w:p w14:paraId="4A552068" w14:textId="77777777" w:rsidR="00713A52" w:rsidRDefault="00713A52" w:rsidP="00372912">
            <w:pPr>
              <w:pStyle w:val="NoSpacing"/>
              <w:jc w:val="both"/>
              <w:rPr>
                <w:rFonts w:ascii="Times New Roman" w:hAnsi="Times New Roman" w:cs="Times New Roman"/>
                <w:sz w:val="20"/>
                <w:szCs w:val="20"/>
              </w:rPr>
            </w:pPr>
            <w:r w:rsidRPr="002670DE">
              <w:rPr>
                <w:rFonts w:ascii="Times New Roman" w:hAnsi="Times New Roman" w:cs="Times New Roman"/>
                <w:sz w:val="20"/>
                <w:szCs w:val="20"/>
              </w:rPr>
              <w:t>5 - IFRS equity methods (applicable for the valuation of participations)</w:t>
            </w:r>
          </w:p>
          <w:p w14:paraId="4A552069" w14:textId="77777777" w:rsidR="00713A52" w:rsidRPr="00566107" w:rsidRDefault="00713A52" w:rsidP="00372912">
            <w:pPr>
              <w:pStyle w:val="NoSpacing"/>
              <w:jc w:val="both"/>
              <w:rPr>
                <w:rFonts w:ascii="Times New Roman" w:hAnsi="Times New Roman" w:cs="Times New Roman"/>
                <w:sz w:val="20"/>
                <w:szCs w:val="20"/>
              </w:rPr>
            </w:pPr>
            <w:r w:rsidRPr="00885961">
              <w:rPr>
                <w:rFonts w:ascii="Times New Roman" w:hAnsi="Times New Roman" w:cs="Times New Roman"/>
                <w:sz w:val="20"/>
                <w:szCs w:val="20"/>
              </w:rPr>
              <w:t xml:space="preserve">6 - </w:t>
            </w:r>
            <w:r>
              <w:rPr>
                <w:rFonts w:ascii="Times New Roman" w:hAnsi="Times New Roman" w:cs="Times New Roman"/>
                <w:sz w:val="20"/>
                <w:szCs w:val="20"/>
              </w:rPr>
              <w:t>v</w:t>
            </w:r>
            <w:r w:rsidRPr="00885961">
              <w:rPr>
                <w:rFonts w:ascii="Times New Roman" w:hAnsi="Times New Roman" w:cs="Times New Roman"/>
                <w:sz w:val="20"/>
                <w:szCs w:val="20"/>
              </w:rPr>
              <w:t>aluation according to article 9(4)</w:t>
            </w:r>
            <w:r>
              <w:rPr>
                <w:rFonts w:ascii="Times New Roman" w:hAnsi="Times New Roman" w:cs="Times New Roman"/>
                <w:sz w:val="20"/>
                <w:szCs w:val="20"/>
              </w:rPr>
              <w:t xml:space="preserve"> of Delegated Regulation 2015/35</w:t>
            </w:r>
          </w:p>
        </w:tc>
      </w:tr>
      <w:tr w:rsidR="00713A52" w:rsidRPr="006C2F0D" w14:paraId="4A55206E" w14:textId="77777777" w:rsidTr="008D5550">
        <w:trPr>
          <w:trHeight w:val="611"/>
        </w:trPr>
        <w:tc>
          <w:tcPr>
            <w:tcW w:w="1242" w:type="dxa"/>
            <w:hideMark/>
          </w:tcPr>
          <w:p w14:paraId="4A55206B" w14:textId="77777777" w:rsidR="00713A52" w:rsidRPr="0061769B" w:rsidRDefault="00713A52" w:rsidP="00372912">
            <w:pPr>
              <w:pStyle w:val="NoSpacing"/>
              <w:jc w:val="both"/>
              <w:rPr>
                <w:rFonts w:ascii="Times New Roman" w:hAnsi="Times New Roman" w:cs="Times New Roman"/>
                <w:sz w:val="20"/>
                <w:szCs w:val="20"/>
              </w:rPr>
            </w:pPr>
            <w:r>
              <w:rPr>
                <w:rFonts w:ascii="Times New Roman" w:hAnsi="Times New Roman" w:cs="Times New Roman"/>
                <w:sz w:val="20"/>
                <w:szCs w:val="20"/>
              </w:rPr>
              <w:t>C0160</w:t>
            </w:r>
          </w:p>
        </w:tc>
        <w:tc>
          <w:tcPr>
            <w:tcW w:w="1818" w:type="dxa"/>
            <w:hideMark/>
          </w:tcPr>
          <w:p w14:paraId="4A55206C" w14:textId="77777777" w:rsidR="00713A52" w:rsidRPr="0061769B" w:rsidRDefault="00713A52" w:rsidP="00372912">
            <w:pPr>
              <w:spacing w:after="200" w:line="276" w:lineRule="auto"/>
              <w:jc w:val="both"/>
              <w:rPr>
                <w:rFonts w:ascii="Times New Roman" w:hAnsi="Times New Roman" w:cs="Times New Roman"/>
                <w:sz w:val="20"/>
                <w:szCs w:val="20"/>
              </w:rPr>
            </w:pPr>
            <w:r w:rsidRPr="0061769B">
              <w:rPr>
                <w:rFonts w:ascii="Times New Roman" w:hAnsi="Times New Roman" w:cs="Times New Roman"/>
                <w:sz w:val="20"/>
                <w:szCs w:val="20"/>
              </w:rPr>
              <w:t xml:space="preserve">Acquisition </w:t>
            </w:r>
            <w:r>
              <w:rPr>
                <w:rFonts w:ascii="Times New Roman" w:hAnsi="Times New Roman" w:cs="Times New Roman"/>
                <w:sz w:val="20"/>
                <w:szCs w:val="20"/>
              </w:rPr>
              <w:t>value</w:t>
            </w:r>
          </w:p>
        </w:tc>
        <w:tc>
          <w:tcPr>
            <w:tcW w:w="6007" w:type="dxa"/>
            <w:hideMark/>
          </w:tcPr>
          <w:p w14:paraId="4A55206D" w14:textId="7AD7F0D8" w:rsidR="00713A52" w:rsidRPr="0061769B" w:rsidRDefault="00713A52" w:rsidP="00372912">
            <w:pPr>
              <w:spacing w:after="200" w:line="276" w:lineRule="auto"/>
              <w:jc w:val="both"/>
              <w:rPr>
                <w:rFonts w:ascii="Times New Roman" w:hAnsi="Times New Roman" w:cs="Times New Roman"/>
                <w:sz w:val="20"/>
                <w:szCs w:val="20"/>
              </w:rPr>
            </w:pPr>
            <w:r>
              <w:rPr>
                <w:rFonts w:ascii="Times New Roman" w:hAnsi="Times New Roman" w:cs="Times New Roman"/>
                <w:sz w:val="20"/>
                <w:szCs w:val="20"/>
              </w:rPr>
              <w:t>Total a</w:t>
            </w:r>
            <w:r w:rsidRPr="0061769B">
              <w:rPr>
                <w:rFonts w:ascii="Times New Roman" w:hAnsi="Times New Roman" w:cs="Times New Roman"/>
                <w:sz w:val="20"/>
                <w:szCs w:val="20"/>
              </w:rPr>
              <w:t xml:space="preserve">cquisition </w:t>
            </w:r>
            <w:r>
              <w:rPr>
                <w:rFonts w:ascii="Times New Roman" w:hAnsi="Times New Roman" w:cs="Times New Roman"/>
                <w:sz w:val="20"/>
                <w:szCs w:val="20"/>
              </w:rPr>
              <w:t>value</w:t>
            </w:r>
            <w:r w:rsidRPr="0061769B">
              <w:rPr>
                <w:rFonts w:ascii="Times New Roman" w:hAnsi="Times New Roman" w:cs="Times New Roman"/>
                <w:sz w:val="20"/>
                <w:szCs w:val="20"/>
              </w:rPr>
              <w:t xml:space="preserve"> </w:t>
            </w:r>
            <w:r>
              <w:rPr>
                <w:rFonts w:ascii="Times New Roman" w:hAnsi="Times New Roman" w:cs="Times New Roman"/>
                <w:sz w:val="20"/>
                <w:szCs w:val="20"/>
              </w:rPr>
              <w:t>for</w:t>
            </w:r>
            <w:r w:rsidRPr="0061769B">
              <w:rPr>
                <w:rFonts w:ascii="Times New Roman" w:hAnsi="Times New Roman" w:cs="Times New Roman"/>
                <w:sz w:val="20"/>
                <w:szCs w:val="20"/>
              </w:rPr>
              <w:t xml:space="preserve"> asset</w:t>
            </w:r>
            <w:r>
              <w:rPr>
                <w:rFonts w:ascii="Times New Roman" w:hAnsi="Times New Roman" w:cs="Times New Roman"/>
                <w:sz w:val="20"/>
                <w:szCs w:val="20"/>
              </w:rPr>
              <w:t>s held</w:t>
            </w:r>
            <w:r w:rsidRPr="0061769B">
              <w:rPr>
                <w:rFonts w:ascii="Times New Roman" w:hAnsi="Times New Roman" w:cs="Times New Roman"/>
                <w:sz w:val="20"/>
                <w:szCs w:val="20"/>
              </w:rPr>
              <w:t>, clean value without accrued interest.</w:t>
            </w:r>
            <w:r>
              <w:rPr>
                <w:rFonts w:ascii="Times New Roman" w:hAnsi="Times New Roman" w:cs="Times New Roman"/>
                <w:sz w:val="20"/>
                <w:szCs w:val="20"/>
              </w:rPr>
              <w:t xml:space="preserve"> </w:t>
            </w:r>
            <w:r w:rsidR="008F6F62">
              <w:t xml:space="preserve"> </w:t>
            </w:r>
            <w:r w:rsidR="008F6F62" w:rsidRPr="008D5550">
              <w:rPr>
                <w:rFonts w:ascii="Times New Roman" w:hAnsi="Times New Roman" w:cs="Times New Roman"/>
                <w:sz w:val="20"/>
                <w:szCs w:val="20"/>
              </w:rPr>
              <w:t>Not</w:t>
            </w:r>
            <w:r w:rsidR="008F6F62" w:rsidRPr="008D5550">
              <w:rPr>
                <w:rFonts w:ascii="Times New Roman" w:hAnsi="Times New Roman" w:cs="Times New Roman"/>
                <w:spacing w:val="-3"/>
                <w:sz w:val="20"/>
                <w:szCs w:val="20"/>
              </w:rPr>
              <w:t xml:space="preserve"> </w:t>
            </w:r>
            <w:r w:rsidR="008F6F62" w:rsidRPr="008D5550">
              <w:rPr>
                <w:rFonts w:ascii="Times New Roman" w:hAnsi="Times New Roman" w:cs="Times New Roman"/>
                <w:sz w:val="20"/>
                <w:szCs w:val="20"/>
              </w:rPr>
              <w:t>applicable</w:t>
            </w:r>
            <w:r w:rsidR="008F6F62" w:rsidRPr="008D5550">
              <w:rPr>
                <w:rFonts w:ascii="Times New Roman" w:hAnsi="Times New Roman" w:cs="Times New Roman"/>
                <w:spacing w:val="-1"/>
                <w:sz w:val="20"/>
                <w:szCs w:val="20"/>
              </w:rPr>
              <w:t xml:space="preserve"> </w:t>
            </w:r>
            <w:r w:rsidR="008F6F62" w:rsidRPr="008D5550">
              <w:rPr>
                <w:rFonts w:ascii="Times New Roman" w:hAnsi="Times New Roman" w:cs="Times New Roman"/>
                <w:sz w:val="20"/>
                <w:szCs w:val="20"/>
              </w:rPr>
              <w:t>to CIC</w:t>
            </w:r>
            <w:r w:rsidR="008F6F62" w:rsidRPr="008D5550">
              <w:rPr>
                <w:rFonts w:ascii="Times New Roman" w:hAnsi="Times New Roman" w:cs="Times New Roman"/>
                <w:spacing w:val="-1"/>
                <w:sz w:val="20"/>
                <w:szCs w:val="20"/>
              </w:rPr>
              <w:t xml:space="preserve"> </w:t>
            </w:r>
            <w:r w:rsidR="008F6F62" w:rsidRPr="008D5550">
              <w:rPr>
                <w:rFonts w:ascii="Times New Roman" w:hAnsi="Times New Roman" w:cs="Times New Roman"/>
                <w:sz w:val="20"/>
                <w:szCs w:val="20"/>
              </w:rPr>
              <w:t>categories</w:t>
            </w:r>
            <w:r w:rsidR="008F6F62" w:rsidRPr="008D5550">
              <w:rPr>
                <w:rFonts w:ascii="Times New Roman" w:hAnsi="Times New Roman" w:cs="Times New Roman"/>
                <w:spacing w:val="-1"/>
                <w:sz w:val="20"/>
                <w:szCs w:val="20"/>
              </w:rPr>
              <w:t xml:space="preserve"> </w:t>
            </w:r>
            <w:r w:rsidR="008F6F62" w:rsidRPr="008D5550">
              <w:rPr>
                <w:rFonts w:ascii="Times New Roman" w:hAnsi="Times New Roman" w:cs="Times New Roman"/>
                <w:sz w:val="20"/>
                <w:szCs w:val="20"/>
              </w:rPr>
              <w:t>7</w:t>
            </w:r>
            <w:r w:rsidR="008F6F62" w:rsidRPr="008D5550">
              <w:rPr>
                <w:rFonts w:ascii="Times New Roman" w:hAnsi="Times New Roman" w:cs="Times New Roman"/>
                <w:spacing w:val="1"/>
                <w:sz w:val="20"/>
                <w:szCs w:val="20"/>
              </w:rPr>
              <w:t xml:space="preserve"> </w:t>
            </w:r>
            <w:r w:rsidR="008F6F62" w:rsidRPr="008D5550">
              <w:rPr>
                <w:rFonts w:ascii="Times New Roman" w:hAnsi="Times New Roman" w:cs="Times New Roman"/>
                <w:sz w:val="20"/>
                <w:szCs w:val="20"/>
              </w:rPr>
              <w:t>-</w:t>
            </w:r>
            <w:r w:rsidR="008F6F62" w:rsidRPr="008D5550">
              <w:rPr>
                <w:rFonts w:ascii="Times New Roman" w:hAnsi="Times New Roman" w:cs="Times New Roman"/>
                <w:spacing w:val="-2"/>
                <w:sz w:val="20"/>
                <w:szCs w:val="20"/>
              </w:rPr>
              <w:t xml:space="preserve"> </w:t>
            </w:r>
            <w:r w:rsidR="008F6F62" w:rsidRPr="008D5550">
              <w:rPr>
                <w:rFonts w:ascii="Times New Roman" w:hAnsi="Times New Roman" w:cs="Times New Roman"/>
                <w:sz w:val="20"/>
                <w:szCs w:val="20"/>
              </w:rPr>
              <w:t>Cash</w:t>
            </w:r>
            <w:r w:rsidR="008F6F62" w:rsidRPr="008D5550">
              <w:rPr>
                <w:rFonts w:ascii="Times New Roman" w:hAnsi="Times New Roman" w:cs="Times New Roman"/>
                <w:spacing w:val="1"/>
                <w:sz w:val="20"/>
                <w:szCs w:val="20"/>
              </w:rPr>
              <w:t xml:space="preserve"> </w:t>
            </w:r>
            <w:r w:rsidR="008F6F62" w:rsidRPr="008D5550">
              <w:rPr>
                <w:rFonts w:ascii="Times New Roman" w:hAnsi="Times New Roman" w:cs="Times New Roman"/>
                <w:sz w:val="20"/>
                <w:szCs w:val="20"/>
              </w:rPr>
              <w:t>and deposits</w:t>
            </w:r>
            <w:r w:rsidR="008F6F62" w:rsidRPr="008D5550">
              <w:rPr>
                <w:rFonts w:ascii="Times New Roman" w:hAnsi="Times New Roman" w:cs="Times New Roman"/>
                <w:spacing w:val="-1"/>
                <w:sz w:val="20"/>
                <w:szCs w:val="20"/>
              </w:rPr>
              <w:t xml:space="preserve"> </w:t>
            </w:r>
            <w:r w:rsidR="008F6F62" w:rsidRPr="008D5550">
              <w:rPr>
                <w:rFonts w:ascii="Times New Roman" w:hAnsi="Times New Roman" w:cs="Times New Roman"/>
                <w:sz w:val="20"/>
                <w:szCs w:val="20"/>
              </w:rPr>
              <w:t>and</w:t>
            </w:r>
            <w:r w:rsidR="008F6F62" w:rsidRPr="008D5550">
              <w:rPr>
                <w:rFonts w:ascii="Times New Roman" w:hAnsi="Times New Roman" w:cs="Times New Roman"/>
                <w:spacing w:val="-1"/>
                <w:sz w:val="20"/>
                <w:szCs w:val="20"/>
              </w:rPr>
              <w:t xml:space="preserve"> </w:t>
            </w:r>
            <w:r w:rsidR="008F6F62" w:rsidRPr="008D5550">
              <w:rPr>
                <w:rFonts w:ascii="Times New Roman" w:hAnsi="Times New Roman" w:cs="Times New Roman"/>
                <w:sz w:val="20"/>
                <w:szCs w:val="20"/>
              </w:rPr>
              <w:t>8— Mortgages</w:t>
            </w:r>
            <w:r w:rsidR="008F6F62" w:rsidRPr="008D5550">
              <w:rPr>
                <w:rFonts w:ascii="Times New Roman" w:hAnsi="Times New Roman" w:cs="Times New Roman"/>
                <w:spacing w:val="-1"/>
                <w:sz w:val="20"/>
                <w:szCs w:val="20"/>
              </w:rPr>
              <w:t xml:space="preserve"> </w:t>
            </w:r>
            <w:r w:rsidR="008F6F62" w:rsidRPr="008D5550">
              <w:rPr>
                <w:rFonts w:ascii="Times New Roman" w:hAnsi="Times New Roman" w:cs="Times New Roman"/>
                <w:sz w:val="20"/>
                <w:szCs w:val="20"/>
              </w:rPr>
              <w:t xml:space="preserve">and </w:t>
            </w:r>
            <w:r w:rsidR="008F6F62" w:rsidRPr="008D5550">
              <w:rPr>
                <w:rFonts w:ascii="Times New Roman" w:hAnsi="Times New Roman" w:cs="Times New Roman"/>
                <w:spacing w:val="-2"/>
                <w:sz w:val="20"/>
                <w:szCs w:val="20"/>
              </w:rPr>
              <w:t>Loans.</w:t>
            </w:r>
          </w:p>
        </w:tc>
      </w:tr>
      <w:tr w:rsidR="00713A52" w:rsidRPr="006C2F0D" w14:paraId="4A552076" w14:textId="77777777" w:rsidTr="008D5550">
        <w:trPr>
          <w:trHeight w:val="1353"/>
        </w:trPr>
        <w:tc>
          <w:tcPr>
            <w:tcW w:w="1242" w:type="dxa"/>
            <w:hideMark/>
          </w:tcPr>
          <w:p w14:paraId="4A55206F" w14:textId="77777777" w:rsidR="00713A52" w:rsidRPr="0061769B" w:rsidRDefault="00713A52" w:rsidP="00372912">
            <w:pPr>
              <w:pStyle w:val="NoSpacing"/>
              <w:jc w:val="both"/>
              <w:rPr>
                <w:rFonts w:ascii="Times New Roman" w:hAnsi="Times New Roman" w:cs="Times New Roman"/>
                <w:sz w:val="20"/>
                <w:szCs w:val="20"/>
              </w:rPr>
            </w:pPr>
            <w:r>
              <w:rPr>
                <w:rFonts w:ascii="Times New Roman" w:hAnsi="Times New Roman" w:cs="Times New Roman"/>
                <w:sz w:val="20"/>
                <w:szCs w:val="20"/>
              </w:rPr>
              <w:t>C0170</w:t>
            </w:r>
          </w:p>
        </w:tc>
        <w:tc>
          <w:tcPr>
            <w:tcW w:w="1818" w:type="dxa"/>
            <w:hideMark/>
          </w:tcPr>
          <w:p w14:paraId="4A552070" w14:textId="77777777" w:rsidR="00713A52" w:rsidRPr="0061769B" w:rsidRDefault="00713A52" w:rsidP="00372912">
            <w:pPr>
              <w:spacing w:after="200" w:line="276" w:lineRule="auto"/>
              <w:jc w:val="both"/>
              <w:rPr>
                <w:rFonts w:ascii="Times New Roman" w:hAnsi="Times New Roman" w:cs="Times New Roman"/>
                <w:sz w:val="20"/>
                <w:szCs w:val="20"/>
              </w:rPr>
            </w:pPr>
            <w:r w:rsidRPr="0061769B">
              <w:rPr>
                <w:rFonts w:ascii="Times New Roman" w:hAnsi="Times New Roman" w:cs="Times New Roman"/>
                <w:sz w:val="20"/>
                <w:szCs w:val="20"/>
              </w:rPr>
              <w:t>Total Solvency II amount</w:t>
            </w:r>
          </w:p>
        </w:tc>
        <w:tc>
          <w:tcPr>
            <w:tcW w:w="6007" w:type="dxa"/>
            <w:hideMark/>
          </w:tcPr>
          <w:p w14:paraId="4A552071" w14:textId="77777777" w:rsidR="00713A52" w:rsidRPr="0061769B" w:rsidRDefault="00713A52" w:rsidP="00372912">
            <w:pPr>
              <w:spacing w:after="200" w:line="276" w:lineRule="auto"/>
              <w:jc w:val="both"/>
              <w:rPr>
                <w:rFonts w:ascii="Times New Roman" w:hAnsi="Times New Roman" w:cs="Times New Roman"/>
                <w:sz w:val="20"/>
                <w:szCs w:val="20"/>
              </w:rPr>
            </w:pPr>
            <w:r w:rsidRPr="0061769B">
              <w:rPr>
                <w:rFonts w:ascii="Times New Roman" w:hAnsi="Times New Roman" w:cs="Times New Roman"/>
                <w:sz w:val="20"/>
                <w:szCs w:val="20"/>
              </w:rPr>
              <w:t>Value calculated as defined by article 75 of the Directive 2009/138/EC.</w:t>
            </w:r>
          </w:p>
          <w:p w14:paraId="4A552072" w14:textId="77777777" w:rsidR="00713A52" w:rsidRPr="0061769B" w:rsidRDefault="00713A52" w:rsidP="00372912">
            <w:pPr>
              <w:spacing w:after="200" w:line="276" w:lineRule="auto"/>
              <w:jc w:val="both"/>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14:paraId="4A552073" w14:textId="0B09B16D" w:rsidR="00713A52" w:rsidRPr="006E5FC3" w:rsidRDefault="00713A52" w:rsidP="00372912">
            <w:pPr>
              <w:pStyle w:val="ListParagraph"/>
              <w:numPr>
                <w:ilvl w:val="0"/>
                <w:numId w:val="3"/>
              </w:numPr>
              <w:jc w:val="both"/>
              <w:rPr>
                <w:rFonts w:ascii="Times New Roman" w:hAnsi="Times New Roman" w:cs="Times New Roman"/>
                <w:sz w:val="20"/>
                <w:szCs w:val="20"/>
              </w:rPr>
            </w:pPr>
            <w:r>
              <w:rPr>
                <w:rFonts w:ascii="Times New Roman" w:hAnsi="Times New Roman" w:cs="Times New Roman"/>
                <w:sz w:val="20"/>
                <w:szCs w:val="20"/>
              </w:rPr>
              <w:t>C</w:t>
            </w:r>
            <w:r w:rsidRPr="0061769B">
              <w:rPr>
                <w:rFonts w:ascii="Times New Roman" w:hAnsi="Times New Roman" w:cs="Times New Roman"/>
                <w:sz w:val="20"/>
                <w:szCs w:val="20"/>
              </w:rPr>
              <w:t>orresponds to the multiplication of “</w:t>
            </w:r>
            <w:proofErr w:type="spellStart"/>
            <w:r w:rsidRPr="0061769B">
              <w:rPr>
                <w:rFonts w:ascii="Times New Roman" w:hAnsi="Times New Roman" w:cs="Times New Roman"/>
                <w:sz w:val="20"/>
                <w:szCs w:val="20"/>
              </w:rPr>
              <w:t>Par amount</w:t>
            </w:r>
            <w:proofErr w:type="spellEnd"/>
            <w:r w:rsidRPr="0061769B">
              <w:rPr>
                <w:rFonts w:ascii="Times New Roman" w:hAnsi="Times New Roman" w:cs="Times New Roman"/>
                <w:sz w:val="20"/>
                <w:szCs w:val="20"/>
              </w:rPr>
              <w:t xml:space="preserve">” by “Unit percentage of </w:t>
            </w:r>
            <w:proofErr w:type="spellStart"/>
            <w:r w:rsidRPr="0061769B">
              <w:rPr>
                <w:rFonts w:ascii="Times New Roman" w:hAnsi="Times New Roman" w:cs="Times New Roman"/>
                <w:sz w:val="20"/>
                <w:szCs w:val="20"/>
              </w:rPr>
              <w:t>par amount</w:t>
            </w:r>
            <w:proofErr w:type="spellEnd"/>
            <w:r w:rsidRPr="0061769B">
              <w:rPr>
                <w:rFonts w:ascii="Times New Roman" w:hAnsi="Times New Roman" w:cs="Times New Roman"/>
                <w:sz w:val="20"/>
                <w:szCs w:val="20"/>
              </w:rPr>
              <w:t xml:space="preserve"> Solvency II price” plus “Accrued interest</w:t>
            </w:r>
            <w:r w:rsidR="008D5550" w:rsidRPr="0061769B">
              <w:rPr>
                <w:rFonts w:ascii="Times New Roman" w:hAnsi="Times New Roman" w:cs="Times New Roman"/>
                <w:sz w:val="20"/>
                <w:szCs w:val="20"/>
              </w:rPr>
              <w:t>”</w:t>
            </w:r>
            <w:r w:rsidR="008D5550">
              <w:rPr>
                <w:rFonts w:ascii="Times New Roman" w:hAnsi="Times New Roman" w:cs="Times New Roman"/>
                <w:sz w:val="20"/>
                <w:szCs w:val="20"/>
              </w:rPr>
              <w:t>,</w:t>
            </w:r>
            <w:r>
              <w:rPr>
                <w:rFonts w:ascii="Times New Roman" w:hAnsi="Times New Roman" w:cs="Times New Roman"/>
                <w:sz w:val="20"/>
                <w:szCs w:val="20"/>
              </w:rPr>
              <w:t xml:space="preserve"> for assets where </w:t>
            </w:r>
            <w:r w:rsidRPr="00FE3920">
              <w:rPr>
                <w:rFonts w:ascii="Times New Roman" w:hAnsi="Times New Roman" w:cs="Times New Roman"/>
                <w:sz w:val="20"/>
                <w:szCs w:val="20"/>
              </w:rPr>
              <w:t>the</w:t>
            </w:r>
            <w:r>
              <w:rPr>
                <w:rFonts w:ascii="Times New Roman" w:hAnsi="Times New Roman" w:cs="Times New Roman"/>
                <w:sz w:val="20"/>
                <w:szCs w:val="20"/>
              </w:rPr>
              <w:t xml:space="preserve"> first two</w:t>
            </w:r>
            <w:r w:rsidRPr="00FE3920">
              <w:rPr>
                <w:rFonts w:ascii="Times New Roman" w:hAnsi="Times New Roman" w:cs="Times New Roman"/>
                <w:sz w:val="20"/>
                <w:szCs w:val="20"/>
              </w:rPr>
              <w:t xml:space="preserve"> items are relevant;</w:t>
            </w:r>
          </w:p>
          <w:p w14:paraId="4A552074" w14:textId="03343E23" w:rsidR="00713A52" w:rsidRPr="0061769B" w:rsidRDefault="00713A52" w:rsidP="00372912">
            <w:pPr>
              <w:pStyle w:val="ListParagraph"/>
              <w:numPr>
                <w:ilvl w:val="0"/>
                <w:numId w:val="3"/>
              </w:numPr>
              <w:jc w:val="both"/>
              <w:rPr>
                <w:rFonts w:ascii="Times New Roman" w:hAnsi="Times New Roman" w:cs="Times New Roman"/>
                <w:sz w:val="20"/>
                <w:szCs w:val="20"/>
              </w:rPr>
            </w:pPr>
            <w:r>
              <w:rPr>
                <w:rFonts w:ascii="Times New Roman" w:hAnsi="Times New Roman" w:cs="Times New Roman"/>
                <w:sz w:val="20"/>
                <w:szCs w:val="20"/>
              </w:rPr>
              <w:t>C</w:t>
            </w:r>
            <w:r w:rsidRPr="0061769B">
              <w:rPr>
                <w:rFonts w:ascii="Times New Roman" w:hAnsi="Times New Roman" w:cs="Times New Roman"/>
                <w:sz w:val="20"/>
                <w:szCs w:val="20"/>
              </w:rPr>
              <w:t>orresponds to the multiplication of “Quantity” by “Unit Solvency II price”</w:t>
            </w:r>
            <w:r>
              <w:rPr>
                <w:rFonts w:ascii="Times New Roman" w:hAnsi="Times New Roman" w:cs="Times New Roman"/>
                <w:sz w:val="20"/>
                <w:szCs w:val="20"/>
              </w:rPr>
              <w:t>, for assets where these two items are relevant</w:t>
            </w:r>
            <w:r w:rsidR="003C2A17" w:rsidRPr="003C2A17">
              <w:rPr>
                <w:rFonts w:ascii="Times New Roman" w:hAnsi="Times New Roman" w:cs="Times New Roman"/>
                <w:sz w:val="20"/>
                <w:szCs w:val="20"/>
              </w:rPr>
              <w:t xml:space="preserve"> </w:t>
            </w:r>
            <w:r w:rsidR="003C2A17" w:rsidRPr="008D5550">
              <w:rPr>
                <w:rFonts w:ascii="Times New Roman" w:hAnsi="Times New Roman" w:cs="Times New Roman"/>
                <w:sz w:val="20"/>
                <w:szCs w:val="20"/>
              </w:rPr>
              <w:t>(plus “Accrued</w:t>
            </w:r>
            <w:r w:rsidR="003C2A17" w:rsidRPr="008D5550">
              <w:rPr>
                <w:rFonts w:ascii="Times New Roman" w:hAnsi="Times New Roman" w:cs="Times New Roman"/>
                <w:spacing w:val="1"/>
                <w:sz w:val="20"/>
                <w:szCs w:val="20"/>
              </w:rPr>
              <w:t xml:space="preserve"> </w:t>
            </w:r>
            <w:r w:rsidR="003C2A17" w:rsidRPr="008D5550">
              <w:rPr>
                <w:rFonts w:ascii="Times New Roman" w:hAnsi="Times New Roman" w:cs="Times New Roman"/>
                <w:sz w:val="20"/>
                <w:szCs w:val="20"/>
              </w:rPr>
              <w:t>interest”</w:t>
            </w:r>
            <w:r w:rsidR="003C2A17" w:rsidRPr="008D5550">
              <w:rPr>
                <w:rFonts w:ascii="Times New Roman" w:hAnsi="Times New Roman" w:cs="Times New Roman"/>
                <w:spacing w:val="-1"/>
                <w:sz w:val="20"/>
                <w:szCs w:val="20"/>
              </w:rPr>
              <w:t xml:space="preserve"> </w:t>
            </w:r>
            <w:r w:rsidR="003C2A17" w:rsidRPr="008D5550">
              <w:rPr>
                <w:rFonts w:ascii="Times New Roman" w:hAnsi="Times New Roman" w:cs="Times New Roman"/>
                <w:sz w:val="20"/>
                <w:szCs w:val="20"/>
              </w:rPr>
              <w:t>if</w:t>
            </w:r>
            <w:r w:rsidR="003C2A17" w:rsidRPr="008D5550">
              <w:rPr>
                <w:rFonts w:ascii="Times New Roman" w:hAnsi="Times New Roman" w:cs="Times New Roman"/>
                <w:spacing w:val="-2"/>
                <w:sz w:val="20"/>
                <w:szCs w:val="20"/>
              </w:rPr>
              <w:t xml:space="preserve"> </w:t>
            </w:r>
            <w:r w:rsidR="003C2A17" w:rsidRPr="008D5550">
              <w:rPr>
                <w:rFonts w:ascii="Times New Roman" w:hAnsi="Times New Roman" w:cs="Times New Roman"/>
                <w:sz w:val="20"/>
                <w:szCs w:val="20"/>
              </w:rPr>
              <w:t>applicable)</w:t>
            </w:r>
            <w:r w:rsidRPr="003C2A17">
              <w:rPr>
                <w:rFonts w:ascii="Times New Roman" w:hAnsi="Times New Roman" w:cs="Times New Roman"/>
                <w:sz w:val="20"/>
                <w:szCs w:val="20"/>
              </w:rPr>
              <w:t>;</w:t>
            </w:r>
          </w:p>
          <w:p w14:paraId="4A552075" w14:textId="1319045F" w:rsidR="00713A52" w:rsidRPr="00566107" w:rsidRDefault="00713A52" w:rsidP="00372912">
            <w:pPr>
              <w:pStyle w:val="ListParagraph"/>
              <w:numPr>
                <w:ilvl w:val="0"/>
                <w:numId w:val="3"/>
              </w:numPr>
              <w:jc w:val="both"/>
              <w:rPr>
                <w:rFonts w:ascii="Times New Roman" w:hAnsi="Times New Roman" w:cs="Times New Roman"/>
                <w:sz w:val="20"/>
                <w:szCs w:val="20"/>
              </w:rPr>
            </w:pPr>
            <w:r w:rsidRPr="0061769B">
              <w:rPr>
                <w:rFonts w:ascii="Times New Roman" w:hAnsi="Times New Roman" w:cs="Times New Roman"/>
                <w:sz w:val="20"/>
                <w:szCs w:val="20"/>
              </w:rPr>
              <w:t xml:space="preserve">For assets classifiable </w:t>
            </w:r>
            <w:r w:rsidR="008D5550" w:rsidRPr="0061769B">
              <w:rPr>
                <w:rFonts w:ascii="Times New Roman" w:hAnsi="Times New Roman" w:cs="Times New Roman"/>
                <w:sz w:val="20"/>
                <w:szCs w:val="20"/>
              </w:rPr>
              <w:t>under</w:t>
            </w:r>
            <w:r w:rsidR="008D5550">
              <w:rPr>
                <w:rFonts w:ascii="Times New Roman" w:hAnsi="Times New Roman" w:cs="Times New Roman"/>
                <w:sz w:val="20"/>
                <w:szCs w:val="20"/>
              </w:rPr>
              <w:t xml:space="preserve"> </w:t>
            </w:r>
            <w:r w:rsidR="008D5550" w:rsidRPr="008D5550">
              <w:rPr>
                <w:rFonts w:ascii="Times New Roman" w:hAnsi="Times New Roman" w:cs="Times New Roman"/>
                <w:sz w:val="20"/>
                <w:szCs w:val="20"/>
              </w:rPr>
              <w:t>asset</w:t>
            </w:r>
            <w:r w:rsidR="008F6F62" w:rsidRPr="008D5550">
              <w:rPr>
                <w:rFonts w:ascii="Times New Roman" w:hAnsi="Times New Roman" w:cs="Times New Roman"/>
                <w:spacing w:val="-4"/>
                <w:sz w:val="20"/>
                <w:szCs w:val="20"/>
              </w:rPr>
              <w:t xml:space="preserve"> </w:t>
            </w:r>
            <w:r w:rsidR="008F6F62" w:rsidRPr="008D5550">
              <w:rPr>
                <w:rFonts w:ascii="Times New Roman" w:hAnsi="Times New Roman" w:cs="Times New Roman"/>
                <w:sz w:val="20"/>
                <w:szCs w:val="20"/>
              </w:rPr>
              <w:t>categories</w:t>
            </w:r>
            <w:r w:rsidR="008F6F62" w:rsidRPr="008D5550">
              <w:rPr>
                <w:rFonts w:ascii="Times New Roman" w:hAnsi="Times New Roman" w:cs="Times New Roman"/>
                <w:spacing w:val="-4"/>
                <w:sz w:val="20"/>
                <w:szCs w:val="20"/>
              </w:rPr>
              <w:t xml:space="preserve"> </w:t>
            </w:r>
            <w:r w:rsidR="008F6F62" w:rsidRPr="008D5550">
              <w:rPr>
                <w:rFonts w:ascii="Times New Roman" w:hAnsi="Times New Roman" w:cs="Times New Roman"/>
                <w:sz w:val="20"/>
                <w:szCs w:val="20"/>
              </w:rPr>
              <w:t>CIC</w:t>
            </w:r>
            <w:r w:rsidR="008F6F62" w:rsidRPr="008D5550">
              <w:rPr>
                <w:rFonts w:ascii="Times New Roman" w:hAnsi="Times New Roman" w:cs="Times New Roman"/>
                <w:spacing w:val="-2"/>
                <w:sz w:val="20"/>
                <w:szCs w:val="20"/>
              </w:rPr>
              <w:t xml:space="preserve"> </w:t>
            </w:r>
            <w:r w:rsidR="008F6F62" w:rsidRPr="008D5550">
              <w:rPr>
                <w:rFonts w:ascii="Times New Roman" w:hAnsi="Times New Roman" w:cs="Times New Roman"/>
                <w:sz w:val="20"/>
                <w:szCs w:val="20"/>
              </w:rPr>
              <w:t>71</w:t>
            </w:r>
            <w:r w:rsidR="008F6F62" w:rsidRPr="008D5550">
              <w:rPr>
                <w:rFonts w:ascii="Times New Roman" w:hAnsi="Times New Roman" w:cs="Times New Roman"/>
                <w:spacing w:val="-4"/>
                <w:sz w:val="20"/>
                <w:szCs w:val="20"/>
              </w:rPr>
              <w:t xml:space="preserve"> </w:t>
            </w:r>
            <w:r w:rsidR="008F6F62" w:rsidRPr="008D5550">
              <w:rPr>
                <w:rFonts w:ascii="Times New Roman" w:hAnsi="Times New Roman" w:cs="Times New Roman"/>
                <w:sz w:val="20"/>
                <w:szCs w:val="20"/>
              </w:rPr>
              <w:t>and</w:t>
            </w:r>
            <w:r w:rsidR="008F6F62" w:rsidRPr="008D5550">
              <w:rPr>
                <w:rFonts w:ascii="Times New Roman" w:hAnsi="Times New Roman" w:cs="Times New Roman"/>
                <w:spacing w:val="-4"/>
                <w:sz w:val="20"/>
                <w:szCs w:val="20"/>
              </w:rPr>
              <w:t xml:space="preserve"> </w:t>
            </w:r>
            <w:r w:rsidR="008F6F62" w:rsidRPr="008D5550">
              <w:rPr>
                <w:rFonts w:ascii="Times New Roman" w:hAnsi="Times New Roman" w:cs="Times New Roman"/>
                <w:sz w:val="20"/>
                <w:szCs w:val="20"/>
              </w:rPr>
              <w:t>CIC</w:t>
            </w:r>
            <w:r w:rsidR="008F6F62" w:rsidRPr="008D5550">
              <w:rPr>
                <w:rFonts w:ascii="Times New Roman" w:hAnsi="Times New Roman" w:cs="Times New Roman"/>
                <w:spacing w:val="-2"/>
                <w:sz w:val="20"/>
                <w:szCs w:val="20"/>
              </w:rPr>
              <w:t xml:space="preserve"> </w:t>
            </w:r>
            <w:r w:rsidR="008F6F62" w:rsidRPr="008D5550">
              <w:rPr>
                <w:rFonts w:ascii="Times New Roman" w:hAnsi="Times New Roman" w:cs="Times New Roman"/>
                <w:sz w:val="20"/>
                <w:szCs w:val="20"/>
              </w:rPr>
              <w:t>category</w:t>
            </w:r>
            <w:r w:rsidR="008F6F62" w:rsidRPr="008D5550">
              <w:rPr>
                <w:rFonts w:ascii="Times New Roman" w:hAnsi="Times New Roman" w:cs="Times New Roman"/>
                <w:spacing w:val="-4"/>
                <w:sz w:val="20"/>
                <w:szCs w:val="20"/>
              </w:rPr>
              <w:t xml:space="preserve"> </w:t>
            </w:r>
            <w:r w:rsidR="008F6F62" w:rsidRPr="008D5550">
              <w:rPr>
                <w:rFonts w:ascii="Times New Roman" w:hAnsi="Times New Roman" w:cs="Times New Roman"/>
                <w:sz w:val="20"/>
                <w:szCs w:val="20"/>
              </w:rPr>
              <w:t>9</w:t>
            </w:r>
            <w:r w:rsidR="008F6F62" w:rsidRPr="008D5550">
              <w:rPr>
                <w:rFonts w:ascii="Times New Roman" w:hAnsi="Times New Roman" w:cs="Times New Roman"/>
                <w:spacing w:val="-1"/>
                <w:sz w:val="20"/>
                <w:szCs w:val="20"/>
              </w:rPr>
              <w:t xml:space="preserve"> </w:t>
            </w:r>
            <w:r w:rsidR="008F6F62" w:rsidRPr="008D5550">
              <w:rPr>
                <w:rFonts w:ascii="Times New Roman" w:hAnsi="Times New Roman" w:cs="Times New Roman"/>
                <w:sz w:val="20"/>
                <w:szCs w:val="20"/>
              </w:rPr>
              <w:t>-</w:t>
            </w:r>
            <w:r w:rsidR="008F6F62" w:rsidRPr="008D5550">
              <w:rPr>
                <w:rFonts w:ascii="Times New Roman" w:hAnsi="Times New Roman" w:cs="Times New Roman"/>
                <w:spacing w:val="-3"/>
                <w:sz w:val="20"/>
                <w:szCs w:val="20"/>
              </w:rPr>
              <w:t xml:space="preserve"> </w:t>
            </w:r>
            <w:r w:rsidR="008F6F62" w:rsidRPr="008D5550">
              <w:rPr>
                <w:rFonts w:ascii="Times New Roman" w:hAnsi="Times New Roman" w:cs="Times New Roman"/>
                <w:sz w:val="20"/>
                <w:szCs w:val="20"/>
              </w:rPr>
              <w:t>Property, this shall indicate the Solvency II value of the asset</w:t>
            </w:r>
          </w:p>
        </w:tc>
      </w:tr>
      <w:tr w:rsidR="00713A52" w:rsidRPr="006C2F0D" w14:paraId="4A55207A" w14:textId="77777777" w:rsidTr="008D5550">
        <w:trPr>
          <w:trHeight w:val="702"/>
        </w:trPr>
        <w:tc>
          <w:tcPr>
            <w:tcW w:w="1242" w:type="dxa"/>
            <w:hideMark/>
          </w:tcPr>
          <w:p w14:paraId="4A552077" w14:textId="77777777" w:rsidR="00713A52" w:rsidRPr="0061769B" w:rsidRDefault="00713A52" w:rsidP="00372912">
            <w:pPr>
              <w:pStyle w:val="NoSpacing"/>
              <w:jc w:val="both"/>
              <w:rPr>
                <w:rFonts w:ascii="Times New Roman" w:hAnsi="Times New Roman" w:cs="Times New Roman"/>
                <w:sz w:val="20"/>
                <w:szCs w:val="20"/>
              </w:rPr>
            </w:pPr>
            <w:r>
              <w:rPr>
                <w:rFonts w:ascii="Times New Roman" w:hAnsi="Times New Roman" w:cs="Times New Roman"/>
                <w:sz w:val="20"/>
                <w:szCs w:val="20"/>
              </w:rPr>
              <w:t>C0180</w:t>
            </w:r>
          </w:p>
        </w:tc>
        <w:tc>
          <w:tcPr>
            <w:tcW w:w="1818" w:type="dxa"/>
            <w:hideMark/>
          </w:tcPr>
          <w:p w14:paraId="4A552078" w14:textId="77777777" w:rsidR="00713A52" w:rsidRPr="0061769B" w:rsidRDefault="00713A52" w:rsidP="00372912">
            <w:pPr>
              <w:spacing w:after="200" w:line="276" w:lineRule="auto"/>
              <w:jc w:val="both"/>
              <w:rPr>
                <w:rFonts w:ascii="Times New Roman" w:hAnsi="Times New Roman" w:cs="Times New Roman"/>
                <w:sz w:val="20"/>
                <w:szCs w:val="20"/>
              </w:rPr>
            </w:pPr>
            <w:r w:rsidRPr="0061769B">
              <w:rPr>
                <w:rFonts w:ascii="Times New Roman" w:hAnsi="Times New Roman" w:cs="Times New Roman"/>
                <w:sz w:val="20"/>
                <w:szCs w:val="20"/>
              </w:rPr>
              <w:t>Accrued interest</w:t>
            </w:r>
          </w:p>
        </w:tc>
        <w:tc>
          <w:tcPr>
            <w:tcW w:w="6007" w:type="dxa"/>
            <w:hideMark/>
          </w:tcPr>
          <w:p w14:paraId="4A552079" w14:textId="7F6D1B32" w:rsidR="00713A52" w:rsidRPr="0061769B" w:rsidRDefault="00713A52" w:rsidP="00372912">
            <w:pPr>
              <w:spacing w:after="200" w:line="276" w:lineRule="auto"/>
              <w:jc w:val="both"/>
              <w:rPr>
                <w:rFonts w:ascii="Times New Roman" w:hAnsi="Times New Roman" w:cs="Times New Roman"/>
                <w:sz w:val="20"/>
                <w:szCs w:val="20"/>
              </w:rPr>
            </w:pPr>
            <w:r w:rsidRPr="0061769B">
              <w:rPr>
                <w:rFonts w:ascii="Times New Roman" w:hAnsi="Times New Roman" w:cs="Times New Roman"/>
                <w:sz w:val="20"/>
                <w:szCs w:val="20"/>
              </w:rPr>
              <w:t xml:space="preserve">Quantify the amount of accrued interest after the last coupon date for interest bearing </w:t>
            </w:r>
            <w:r w:rsidR="003C2A17">
              <w:rPr>
                <w:rFonts w:ascii="Times New Roman" w:hAnsi="Times New Roman" w:cs="Times New Roman"/>
                <w:sz w:val="20"/>
                <w:szCs w:val="20"/>
              </w:rPr>
              <w:t>asset</w:t>
            </w:r>
            <w:r w:rsidR="003C2A17" w:rsidRPr="0061769B">
              <w:rPr>
                <w:rFonts w:ascii="Times New Roman" w:hAnsi="Times New Roman" w:cs="Times New Roman"/>
                <w:sz w:val="20"/>
                <w:szCs w:val="20"/>
              </w:rPr>
              <w:t>s</w:t>
            </w:r>
            <w:r w:rsidRPr="0061769B">
              <w:rPr>
                <w:rFonts w:ascii="Times New Roman" w:hAnsi="Times New Roman" w:cs="Times New Roman"/>
                <w:sz w:val="20"/>
                <w:szCs w:val="20"/>
              </w:rPr>
              <w:t>. Note that this value is also part of item Total Solvency II amount.</w:t>
            </w:r>
          </w:p>
        </w:tc>
      </w:tr>
      <w:tr w:rsidR="00713A52" w:rsidRPr="006966AC" w14:paraId="4A55207F" w14:textId="77777777" w:rsidTr="008D5550">
        <w:trPr>
          <w:trHeight w:val="702"/>
        </w:trPr>
        <w:tc>
          <w:tcPr>
            <w:tcW w:w="1242" w:type="dxa"/>
          </w:tcPr>
          <w:p w14:paraId="4A55207B" w14:textId="77777777" w:rsidR="00713A52" w:rsidRDefault="00713A52" w:rsidP="00372912">
            <w:pPr>
              <w:pStyle w:val="NoSpacing"/>
              <w:jc w:val="both"/>
              <w:rPr>
                <w:rFonts w:ascii="Times New Roman" w:hAnsi="Times New Roman" w:cs="Times New Roman"/>
                <w:sz w:val="20"/>
                <w:szCs w:val="20"/>
              </w:rPr>
            </w:pPr>
            <w:r>
              <w:rPr>
                <w:rFonts w:ascii="Times New Roman" w:hAnsi="Times New Roman" w:cs="Times New Roman"/>
                <w:sz w:val="20"/>
                <w:szCs w:val="20"/>
              </w:rPr>
              <w:t>C0400</w:t>
            </w:r>
          </w:p>
        </w:tc>
        <w:tc>
          <w:tcPr>
            <w:tcW w:w="1818" w:type="dxa"/>
          </w:tcPr>
          <w:p w14:paraId="4A55207C" w14:textId="77777777" w:rsidR="00713A52" w:rsidRPr="0061769B" w:rsidRDefault="00713A52" w:rsidP="00372912">
            <w:pPr>
              <w:pStyle w:val="NoSpacing"/>
              <w:jc w:val="both"/>
              <w:rPr>
                <w:rFonts w:ascii="Times New Roman" w:hAnsi="Times New Roman" w:cs="Times New Roman"/>
                <w:sz w:val="20"/>
                <w:szCs w:val="20"/>
              </w:rPr>
            </w:pPr>
            <w:r w:rsidRPr="00154139">
              <w:rPr>
                <w:rFonts w:ascii="Times New Roman" w:hAnsi="Times New Roman" w:cs="Times New Roman"/>
                <w:sz w:val="20"/>
                <w:szCs w:val="20"/>
              </w:rPr>
              <w:t>Deposit lodged as security in accordance with Article 162 (2) (e)</w:t>
            </w:r>
          </w:p>
        </w:tc>
        <w:tc>
          <w:tcPr>
            <w:tcW w:w="6007" w:type="dxa"/>
          </w:tcPr>
          <w:p w14:paraId="15292E23" w14:textId="66472FFE" w:rsidR="00EF24C1" w:rsidRDefault="00713A52" w:rsidP="00372912">
            <w:pPr>
              <w:pStyle w:val="NoSpacing"/>
              <w:jc w:val="both"/>
              <w:rPr>
                <w:rFonts w:ascii="Times New Roman" w:hAnsi="Times New Roman" w:cs="Times New Roman"/>
                <w:sz w:val="20"/>
                <w:szCs w:val="20"/>
              </w:rPr>
            </w:pPr>
            <w:r w:rsidRPr="006966AC">
              <w:rPr>
                <w:rFonts w:ascii="Times New Roman" w:hAnsi="Times New Roman" w:cs="Times New Roman"/>
                <w:sz w:val="20"/>
                <w:szCs w:val="20"/>
              </w:rPr>
              <w:t xml:space="preserve">Identify </w:t>
            </w:r>
            <w:r>
              <w:rPr>
                <w:rFonts w:ascii="Times New Roman" w:hAnsi="Times New Roman" w:cs="Times New Roman"/>
                <w:sz w:val="20"/>
                <w:szCs w:val="20"/>
              </w:rPr>
              <w:t xml:space="preserve">if assets </w:t>
            </w:r>
            <w:r w:rsidR="008D5550">
              <w:rPr>
                <w:rFonts w:ascii="Times New Roman" w:hAnsi="Times New Roman" w:cs="Times New Roman"/>
                <w:sz w:val="20"/>
                <w:szCs w:val="20"/>
              </w:rPr>
              <w:t>refer</w:t>
            </w:r>
            <w:r>
              <w:rPr>
                <w:rFonts w:ascii="Times New Roman" w:hAnsi="Times New Roman" w:cs="Times New Roman"/>
                <w:sz w:val="20"/>
                <w:szCs w:val="20"/>
              </w:rPr>
              <w:t xml:space="preserve"> to a d</w:t>
            </w:r>
            <w:r w:rsidRPr="0010591F">
              <w:rPr>
                <w:rFonts w:ascii="Times New Roman" w:hAnsi="Times New Roman" w:cs="Times New Roman"/>
                <w:sz w:val="20"/>
                <w:szCs w:val="20"/>
              </w:rPr>
              <w:t>eposit lodged as security in accordance with Article 162 (2) (e)</w:t>
            </w:r>
            <w:r w:rsidRPr="006966AC">
              <w:rPr>
                <w:rFonts w:ascii="Times New Roman" w:hAnsi="Times New Roman" w:cs="Times New Roman"/>
                <w:sz w:val="20"/>
                <w:szCs w:val="20"/>
              </w:rPr>
              <w:t>. One of the options in the following closed list shall be used:</w:t>
            </w:r>
          </w:p>
          <w:p w14:paraId="4A55207D" w14:textId="793F86F4" w:rsidR="00713A52" w:rsidRPr="00154139" w:rsidRDefault="00713A52" w:rsidP="00372912">
            <w:pPr>
              <w:pStyle w:val="NoSpacing"/>
              <w:jc w:val="both"/>
              <w:rPr>
                <w:rFonts w:ascii="Times New Roman" w:hAnsi="Times New Roman" w:cs="Times New Roman"/>
                <w:sz w:val="20"/>
                <w:szCs w:val="20"/>
              </w:rPr>
            </w:pPr>
            <w:r w:rsidRPr="006966AC">
              <w:rPr>
                <w:rFonts w:ascii="Times New Roman" w:hAnsi="Times New Roman" w:cs="Times New Roman"/>
                <w:sz w:val="20"/>
                <w:szCs w:val="20"/>
              </w:rPr>
              <w:br/>
            </w:r>
            <w:r w:rsidRPr="00154139">
              <w:rPr>
                <w:rFonts w:ascii="Times New Roman" w:hAnsi="Times New Roman" w:cs="Times New Roman"/>
                <w:sz w:val="20"/>
                <w:szCs w:val="20"/>
              </w:rPr>
              <w:t xml:space="preserve">1 </w:t>
            </w:r>
            <w:r>
              <w:rPr>
                <w:rFonts w:ascii="Times New Roman" w:hAnsi="Times New Roman" w:cs="Times New Roman"/>
                <w:sz w:val="20"/>
                <w:szCs w:val="20"/>
              </w:rPr>
              <w:t>–</w:t>
            </w:r>
            <w:r w:rsidRPr="00154139">
              <w:rPr>
                <w:rFonts w:ascii="Times New Roman" w:hAnsi="Times New Roman" w:cs="Times New Roman"/>
                <w:sz w:val="20"/>
                <w:szCs w:val="20"/>
              </w:rPr>
              <w:t xml:space="preserve"> </w:t>
            </w:r>
            <w:r>
              <w:rPr>
                <w:rFonts w:ascii="Times New Roman" w:hAnsi="Times New Roman" w:cs="Times New Roman"/>
                <w:sz w:val="20"/>
                <w:szCs w:val="20"/>
              </w:rPr>
              <w:t>Deposit lodged</w:t>
            </w:r>
          </w:p>
          <w:p w14:paraId="4A55207E" w14:textId="77777777" w:rsidR="00713A52" w:rsidRPr="0061769B" w:rsidRDefault="00713A52" w:rsidP="00372912">
            <w:pPr>
              <w:pStyle w:val="NoSpacing"/>
              <w:jc w:val="both"/>
              <w:rPr>
                <w:rFonts w:ascii="Times New Roman" w:hAnsi="Times New Roman" w:cs="Times New Roman"/>
                <w:sz w:val="20"/>
                <w:szCs w:val="20"/>
              </w:rPr>
            </w:pPr>
            <w:r w:rsidRPr="00154139">
              <w:rPr>
                <w:rFonts w:ascii="Times New Roman" w:hAnsi="Times New Roman" w:cs="Times New Roman"/>
                <w:sz w:val="20"/>
                <w:szCs w:val="20"/>
              </w:rPr>
              <w:t xml:space="preserve">2 </w:t>
            </w:r>
            <w:r>
              <w:rPr>
                <w:rFonts w:ascii="Times New Roman" w:hAnsi="Times New Roman" w:cs="Times New Roman"/>
                <w:sz w:val="20"/>
                <w:szCs w:val="20"/>
              </w:rPr>
              <w:t>–</w:t>
            </w:r>
            <w:r w:rsidRPr="00154139">
              <w:rPr>
                <w:rFonts w:ascii="Times New Roman" w:hAnsi="Times New Roman" w:cs="Times New Roman"/>
                <w:sz w:val="20"/>
                <w:szCs w:val="20"/>
              </w:rPr>
              <w:t xml:space="preserve"> </w:t>
            </w:r>
            <w:r>
              <w:rPr>
                <w:rFonts w:ascii="Times New Roman" w:hAnsi="Times New Roman" w:cs="Times New Roman"/>
                <w:sz w:val="20"/>
                <w:szCs w:val="20"/>
              </w:rPr>
              <w:t>Not in deposit lodged</w:t>
            </w:r>
          </w:p>
        </w:tc>
      </w:tr>
      <w:tr w:rsidR="00713A52" w:rsidRPr="006966AC" w14:paraId="4A552084" w14:textId="77777777" w:rsidTr="008D5550">
        <w:trPr>
          <w:trHeight w:val="274"/>
        </w:trPr>
        <w:tc>
          <w:tcPr>
            <w:tcW w:w="1242" w:type="dxa"/>
          </w:tcPr>
          <w:p w14:paraId="4A552080" w14:textId="77777777" w:rsidR="00713A52" w:rsidRDefault="00713A52" w:rsidP="00372912">
            <w:pPr>
              <w:pStyle w:val="NoSpacing"/>
              <w:jc w:val="both"/>
              <w:rPr>
                <w:rFonts w:ascii="Times New Roman" w:hAnsi="Times New Roman" w:cs="Times New Roman"/>
                <w:sz w:val="20"/>
                <w:szCs w:val="20"/>
              </w:rPr>
            </w:pPr>
            <w:r>
              <w:rPr>
                <w:rFonts w:ascii="Times New Roman" w:hAnsi="Times New Roman" w:cs="Times New Roman"/>
                <w:sz w:val="20"/>
                <w:szCs w:val="20"/>
              </w:rPr>
              <w:t>C0410</w:t>
            </w:r>
          </w:p>
        </w:tc>
        <w:tc>
          <w:tcPr>
            <w:tcW w:w="1818" w:type="dxa"/>
          </w:tcPr>
          <w:p w14:paraId="4A552081" w14:textId="77777777" w:rsidR="00713A52" w:rsidRPr="0061769B" w:rsidRDefault="00713A52" w:rsidP="00372912">
            <w:pPr>
              <w:pStyle w:val="NoSpacing"/>
              <w:jc w:val="both"/>
              <w:rPr>
                <w:rFonts w:ascii="Times New Roman" w:hAnsi="Times New Roman" w:cs="Times New Roman"/>
                <w:sz w:val="20"/>
                <w:szCs w:val="20"/>
              </w:rPr>
            </w:pPr>
            <w:r w:rsidRPr="00154139">
              <w:rPr>
                <w:rFonts w:ascii="Times New Roman" w:hAnsi="Times New Roman" w:cs="Times New Roman"/>
                <w:sz w:val="20"/>
                <w:szCs w:val="20"/>
              </w:rPr>
              <w:t>Confirmation that there are no rights of set off</w:t>
            </w:r>
          </w:p>
        </w:tc>
        <w:tc>
          <w:tcPr>
            <w:tcW w:w="6007" w:type="dxa"/>
          </w:tcPr>
          <w:p w14:paraId="726E1ED9" w14:textId="77777777" w:rsidR="00EF24C1" w:rsidRDefault="00713A52" w:rsidP="00372912">
            <w:pPr>
              <w:pStyle w:val="NoSpacing"/>
              <w:jc w:val="both"/>
              <w:rPr>
                <w:rFonts w:ascii="Times New Roman" w:hAnsi="Times New Roman" w:cs="Times New Roman"/>
                <w:sz w:val="20"/>
                <w:szCs w:val="20"/>
              </w:rPr>
            </w:pPr>
            <w:r w:rsidRPr="006966AC">
              <w:rPr>
                <w:rFonts w:ascii="Times New Roman" w:hAnsi="Times New Roman" w:cs="Times New Roman"/>
                <w:sz w:val="20"/>
                <w:szCs w:val="20"/>
              </w:rPr>
              <w:t xml:space="preserve">Identify </w:t>
            </w:r>
            <w:r>
              <w:rPr>
                <w:rFonts w:ascii="Times New Roman" w:hAnsi="Times New Roman" w:cs="Times New Roman"/>
                <w:sz w:val="20"/>
                <w:szCs w:val="20"/>
              </w:rPr>
              <w:t>if</w:t>
            </w:r>
            <w:r w:rsidRPr="006966AC">
              <w:rPr>
                <w:rFonts w:ascii="Times New Roman" w:hAnsi="Times New Roman" w:cs="Times New Roman"/>
                <w:sz w:val="20"/>
                <w:szCs w:val="20"/>
              </w:rPr>
              <w:t xml:space="preserve"> assets </w:t>
            </w:r>
            <w:r>
              <w:rPr>
                <w:rFonts w:ascii="Times New Roman" w:hAnsi="Times New Roman" w:cs="Times New Roman"/>
                <w:sz w:val="20"/>
                <w:szCs w:val="20"/>
              </w:rPr>
              <w:t>have no rights of set off</w:t>
            </w:r>
            <w:r w:rsidRPr="006966AC">
              <w:rPr>
                <w:rFonts w:ascii="Times New Roman" w:hAnsi="Times New Roman" w:cs="Times New Roman"/>
                <w:sz w:val="20"/>
                <w:szCs w:val="20"/>
              </w:rPr>
              <w:t>. One of the options in the following closed list shall be used:</w:t>
            </w:r>
          </w:p>
          <w:p w14:paraId="4A552082" w14:textId="67DBB2FA" w:rsidR="00713A52" w:rsidRPr="00154139" w:rsidRDefault="00713A52" w:rsidP="00372912">
            <w:pPr>
              <w:pStyle w:val="NoSpacing"/>
              <w:jc w:val="both"/>
              <w:rPr>
                <w:rFonts w:ascii="Times New Roman" w:hAnsi="Times New Roman" w:cs="Times New Roman"/>
                <w:sz w:val="20"/>
                <w:szCs w:val="20"/>
              </w:rPr>
            </w:pPr>
            <w:r w:rsidRPr="006966AC">
              <w:rPr>
                <w:rFonts w:ascii="Times New Roman" w:hAnsi="Times New Roman" w:cs="Times New Roman"/>
                <w:sz w:val="20"/>
                <w:szCs w:val="20"/>
              </w:rPr>
              <w:br/>
            </w:r>
            <w:r w:rsidRPr="00154139">
              <w:rPr>
                <w:rFonts w:ascii="Times New Roman" w:hAnsi="Times New Roman" w:cs="Times New Roman"/>
                <w:sz w:val="20"/>
                <w:szCs w:val="20"/>
              </w:rPr>
              <w:t xml:space="preserve">1 </w:t>
            </w:r>
            <w:r>
              <w:rPr>
                <w:rFonts w:ascii="Times New Roman" w:hAnsi="Times New Roman" w:cs="Times New Roman"/>
                <w:sz w:val="20"/>
                <w:szCs w:val="20"/>
              </w:rPr>
              <w:t>–</w:t>
            </w:r>
            <w:r w:rsidRPr="00154139">
              <w:rPr>
                <w:rFonts w:ascii="Times New Roman" w:hAnsi="Times New Roman" w:cs="Times New Roman"/>
                <w:sz w:val="20"/>
                <w:szCs w:val="20"/>
              </w:rPr>
              <w:t xml:space="preserve"> </w:t>
            </w:r>
            <w:r>
              <w:rPr>
                <w:rFonts w:ascii="Times New Roman" w:hAnsi="Times New Roman" w:cs="Times New Roman"/>
                <w:sz w:val="20"/>
                <w:szCs w:val="20"/>
              </w:rPr>
              <w:t>No rights of set off</w:t>
            </w:r>
          </w:p>
          <w:p w14:paraId="4A552083" w14:textId="77777777" w:rsidR="00713A52" w:rsidRPr="0061769B" w:rsidRDefault="00713A52" w:rsidP="00372912">
            <w:pPr>
              <w:pStyle w:val="NoSpacing"/>
              <w:jc w:val="both"/>
              <w:rPr>
                <w:rFonts w:ascii="Times New Roman" w:hAnsi="Times New Roman" w:cs="Times New Roman"/>
                <w:sz w:val="20"/>
                <w:szCs w:val="20"/>
              </w:rPr>
            </w:pPr>
            <w:r w:rsidRPr="00154139">
              <w:rPr>
                <w:rFonts w:ascii="Times New Roman" w:hAnsi="Times New Roman" w:cs="Times New Roman"/>
                <w:sz w:val="20"/>
                <w:szCs w:val="20"/>
              </w:rPr>
              <w:t xml:space="preserve">2 - </w:t>
            </w:r>
            <w:r>
              <w:rPr>
                <w:rFonts w:ascii="Times New Roman" w:hAnsi="Times New Roman" w:cs="Times New Roman"/>
                <w:sz w:val="20"/>
                <w:szCs w:val="20"/>
              </w:rPr>
              <w:t>Rights of set off</w:t>
            </w:r>
          </w:p>
        </w:tc>
      </w:tr>
    </w:tbl>
    <w:p w14:paraId="4A552085" w14:textId="77777777" w:rsidR="00DE548D" w:rsidRPr="00566107" w:rsidRDefault="00DE548D" w:rsidP="00372912">
      <w:pPr>
        <w:spacing w:before="120" w:after="120"/>
        <w:jc w:val="both"/>
        <w:rPr>
          <w:rFonts w:ascii="Times New Roman" w:hAnsi="Times New Roman" w:cs="Times New Roman"/>
          <w:b/>
          <w:sz w:val="20"/>
          <w:szCs w:val="20"/>
        </w:rPr>
      </w:pPr>
      <w:r w:rsidRPr="00566107">
        <w:rPr>
          <w:rFonts w:ascii="Times New Roman" w:hAnsi="Times New Roman" w:cs="Times New Roman"/>
          <w:b/>
          <w:sz w:val="20"/>
          <w:szCs w:val="20"/>
        </w:rPr>
        <w:t>Information</w:t>
      </w:r>
      <w:r w:rsidR="00C2040B">
        <w:rPr>
          <w:rFonts w:ascii="Times New Roman" w:hAnsi="Times New Roman" w:cs="Times New Roman"/>
          <w:b/>
          <w:sz w:val="20"/>
          <w:szCs w:val="20"/>
        </w:rPr>
        <w:t xml:space="preserve"> </w:t>
      </w:r>
      <w:r w:rsidRPr="00566107">
        <w:rPr>
          <w:rFonts w:ascii="Times New Roman" w:hAnsi="Times New Roman" w:cs="Times New Roman"/>
          <w:b/>
          <w:sz w:val="20"/>
          <w:szCs w:val="20"/>
        </w:rPr>
        <w:t>on assets</w:t>
      </w:r>
    </w:p>
    <w:tbl>
      <w:tblPr>
        <w:tblStyle w:val="TableGrid"/>
        <w:tblW w:w="9067" w:type="dxa"/>
        <w:tblLayout w:type="fixed"/>
        <w:tblLook w:val="04A0" w:firstRow="1" w:lastRow="0" w:firstColumn="1" w:lastColumn="0" w:noHBand="0" w:noVBand="1"/>
      </w:tblPr>
      <w:tblGrid>
        <w:gridCol w:w="1425"/>
        <w:gridCol w:w="1944"/>
        <w:gridCol w:w="5698"/>
      </w:tblGrid>
      <w:tr w:rsidR="00C2040B" w:rsidRPr="00C2040B" w14:paraId="4A552089" w14:textId="77777777" w:rsidTr="008D5550">
        <w:trPr>
          <w:trHeight w:val="327"/>
        </w:trPr>
        <w:tc>
          <w:tcPr>
            <w:tcW w:w="1425" w:type="dxa"/>
          </w:tcPr>
          <w:p w14:paraId="4A552086" w14:textId="77777777" w:rsidR="00C2040B" w:rsidRPr="00566107" w:rsidRDefault="00C2040B" w:rsidP="00372912">
            <w:pPr>
              <w:jc w:val="both"/>
              <w:rPr>
                <w:rFonts w:ascii="Times New Roman" w:hAnsi="Times New Roman" w:cs="Times New Roman"/>
                <w:b/>
                <w:sz w:val="20"/>
                <w:szCs w:val="20"/>
              </w:rPr>
            </w:pPr>
          </w:p>
        </w:tc>
        <w:tc>
          <w:tcPr>
            <w:tcW w:w="1944" w:type="dxa"/>
          </w:tcPr>
          <w:p w14:paraId="4A552087" w14:textId="77777777" w:rsidR="00C2040B" w:rsidRPr="00566107" w:rsidRDefault="00C2040B" w:rsidP="00372912">
            <w:pPr>
              <w:jc w:val="both"/>
              <w:rPr>
                <w:rFonts w:ascii="Times New Roman" w:hAnsi="Times New Roman" w:cs="Times New Roman"/>
                <w:b/>
                <w:sz w:val="20"/>
                <w:szCs w:val="20"/>
              </w:rPr>
            </w:pPr>
            <w:r w:rsidRPr="00566107">
              <w:rPr>
                <w:rFonts w:ascii="Times New Roman" w:hAnsi="Times New Roman" w:cs="Times New Roman"/>
                <w:b/>
                <w:sz w:val="20"/>
                <w:szCs w:val="20"/>
              </w:rPr>
              <w:t>ITEM</w:t>
            </w:r>
          </w:p>
        </w:tc>
        <w:tc>
          <w:tcPr>
            <w:tcW w:w="5698" w:type="dxa"/>
          </w:tcPr>
          <w:p w14:paraId="4A552088" w14:textId="77777777" w:rsidR="00C2040B" w:rsidRPr="00566107" w:rsidRDefault="00C2040B" w:rsidP="00372912">
            <w:pPr>
              <w:jc w:val="both"/>
              <w:rPr>
                <w:rFonts w:ascii="Times New Roman" w:hAnsi="Times New Roman" w:cs="Times New Roman"/>
                <w:b/>
                <w:sz w:val="20"/>
                <w:szCs w:val="20"/>
              </w:rPr>
            </w:pPr>
            <w:r w:rsidRPr="00566107">
              <w:rPr>
                <w:rFonts w:ascii="Times New Roman" w:hAnsi="Times New Roman" w:cs="Times New Roman"/>
                <w:b/>
                <w:sz w:val="20"/>
                <w:szCs w:val="20"/>
              </w:rPr>
              <w:t>INSTRUCTION</w:t>
            </w:r>
          </w:p>
        </w:tc>
      </w:tr>
      <w:tr w:rsidR="00543B4E" w:rsidRPr="006C2F0D" w14:paraId="4A55208E" w14:textId="77777777" w:rsidTr="008D5550">
        <w:trPr>
          <w:trHeight w:val="699"/>
        </w:trPr>
        <w:tc>
          <w:tcPr>
            <w:tcW w:w="1425" w:type="dxa"/>
            <w:hideMark/>
          </w:tcPr>
          <w:p w14:paraId="4A55208A" w14:textId="77777777" w:rsidR="00543B4E" w:rsidRPr="0061769B" w:rsidRDefault="00543B4E" w:rsidP="00372912">
            <w:pPr>
              <w:spacing w:line="276" w:lineRule="auto"/>
              <w:jc w:val="both"/>
              <w:rPr>
                <w:rFonts w:ascii="Times New Roman" w:hAnsi="Times New Roman" w:cs="Times New Roman"/>
                <w:sz w:val="20"/>
                <w:szCs w:val="20"/>
              </w:rPr>
            </w:pPr>
            <w:r w:rsidRPr="0061769B">
              <w:rPr>
                <w:rFonts w:ascii="Times New Roman" w:hAnsi="Times New Roman" w:cs="Times New Roman"/>
                <w:sz w:val="20"/>
                <w:szCs w:val="20"/>
              </w:rPr>
              <w:t>C00</w:t>
            </w:r>
            <w:r w:rsidR="00335000">
              <w:rPr>
                <w:rFonts w:ascii="Times New Roman" w:hAnsi="Times New Roman" w:cs="Times New Roman"/>
                <w:sz w:val="20"/>
                <w:szCs w:val="20"/>
              </w:rPr>
              <w:t>4</w:t>
            </w:r>
            <w:r w:rsidRPr="0061769B">
              <w:rPr>
                <w:rFonts w:ascii="Times New Roman" w:hAnsi="Times New Roman" w:cs="Times New Roman"/>
                <w:sz w:val="20"/>
                <w:szCs w:val="20"/>
              </w:rPr>
              <w:t>0</w:t>
            </w:r>
          </w:p>
        </w:tc>
        <w:tc>
          <w:tcPr>
            <w:tcW w:w="1944" w:type="dxa"/>
            <w:hideMark/>
          </w:tcPr>
          <w:p w14:paraId="4A55208B" w14:textId="77777777" w:rsidR="00543B4E" w:rsidRPr="0061769B" w:rsidRDefault="00543B4E" w:rsidP="00372912">
            <w:pPr>
              <w:spacing w:after="200" w:line="276" w:lineRule="auto"/>
              <w:jc w:val="both"/>
              <w:rPr>
                <w:rFonts w:ascii="Times New Roman" w:hAnsi="Times New Roman" w:cs="Times New Roman"/>
                <w:sz w:val="20"/>
                <w:szCs w:val="20"/>
              </w:rPr>
            </w:pPr>
            <w:r w:rsidRPr="006C2F0D">
              <w:rPr>
                <w:rFonts w:ascii="Times New Roman" w:hAnsi="Times New Roman" w:cs="Times New Roman"/>
                <w:sz w:val="20"/>
                <w:szCs w:val="20"/>
              </w:rPr>
              <w:t xml:space="preserve">Asset </w:t>
            </w:r>
            <w:r w:rsidRPr="0061769B">
              <w:rPr>
                <w:rFonts w:ascii="Times New Roman" w:hAnsi="Times New Roman" w:cs="Times New Roman"/>
                <w:sz w:val="20"/>
                <w:szCs w:val="20"/>
              </w:rPr>
              <w:t>ID Code</w:t>
            </w:r>
          </w:p>
        </w:tc>
        <w:tc>
          <w:tcPr>
            <w:tcW w:w="5698" w:type="dxa"/>
          </w:tcPr>
          <w:p w14:paraId="4A55208C" w14:textId="77777777" w:rsidR="00543B4E" w:rsidRDefault="00543B4E" w:rsidP="00372912">
            <w:pPr>
              <w:spacing w:after="200" w:line="276" w:lineRule="auto"/>
              <w:jc w:val="both"/>
              <w:rPr>
                <w:rFonts w:ascii="Times New Roman" w:hAnsi="Times New Roman" w:cs="Times New Roman"/>
                <w:sz w:val="20"/>
                <w:szCs w:val="20"/>
              </w:rPr>
            </w:pPr>
            <w:r w:rsidRPr="006C2F0D">
              <w:rPr>
                <w:rFonts w:ascii="Times New Roman" w:hAnsi="Times New Roman" w:cs="Times New Roman"/>
                <w:sz w:val="20"/>
                <w:szCs w:val="20"/>
              </w:rPr>
              <w:t>Asset ID code using the following priority</w:t>
            </w:r>
            <w:r>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  - ISO 6166 code of ISIN when available</w:t>
            </w:r>
            <w:r w:rsidRPr="0061769B">
              <w:rPr>
                <w:rFonts w:ascii="Times New Roman" w:hAnsi="Times New Roman" w:cs="Times New Roman"/>
                <w:sz w:val="20"/>
                <w:szCs w:val="20"/>
              </w:rPr>
              <w:br/>
              <w:t xml:space="preserve">  - Other recogni</w:t>
            </w:r>
            <w:r w:rsidRPr="006C2F0D">
              <w:rPr>
                <w:rFonts w:ascii="Times New Roman" w:hAnsi="Times New Roman" w:cs="Times New Roman"/>
                <w:sz w:val="20"/>
                <w:szCs w:val="20"/>
              </w:rPr>
              <w:t>s</w:t>
            </w:r>
            <w:r w:rsidRPr="0061769B">
              <w:rPr>
                <w:rFonts w:ascii="Times New Roman" w:hAnsi="Times New Roman" w:cs="Times New Roman"/>
                <w:sz w:val="20"/>
                <w:szCs w:val="20"/>
              </w:rPr>
              <w:t>ed codes (e.g.: CUSIP, Bloomberg Ticker, Reuters RIC)</w:t>
            </w:r>
            <w:r w:rsidRPr="0061769B">
              <w:rPr>
                <w:rFonts w:ascii="Times New Roman" w:hAnsi="Times New Roman" w:cs="Times New Roman"/>
                <w:sz w:val="20"/>
                <w:szCs w:val="20"/>
              </w:rPr>
              <w:br/>
              <w:t xml:space="preserve">  - Code attributed by the </w:t>
            </w:r>
            <w:r w:rsidR="00CD450A">
              <w:rPr>
                <w:rFonts w:ascii="Times New Roman" w:hAnsi="Times New Roman" w:cs="Times New Roman"/>
                <w:sz w:val="20"/>
                <w:szCs w:val="20"/>
              </w:rPr>
              <w:t>third country branch</w:t>
            </w:r>
            <w:r w:rsidRPr="0061769B">
              <w:rPr>
                <w:rFonts w:ascii="Times New Roman" w:hAnsi="Times New Roman" w:cs="Times New Roman"/>
                <w:sz w:val="20"/>
                <w:szCs w:val="20"/>
              </w:rPr>
              <w:t>, when the options above are not available</w:t>
            </w:r>
            <w:r>
              <w:rPr>
                <w:rFonts w:ascii="Times New Roman" w:hAnsi="Times New Roman" w:cs="Times New Roman"/>
                <w:sz w:val="20"/>
                <w:szCs w:val="20"/>
              </w:rPr>
              <w:t>. This code</w:t>
            </w:r>
            <w:r w:rsidRPr="0061769B">
              <w:rPr>
                <w:rFonts w:ascii="Times New Roman" w:hAnsi="Times New Roman" w:cs="Times New Roman"/>
                <w:sz w:val="20"/>
                <w:szCs w:val="20"/>
              </w:rPr>
              <w:t xml:space="preserve"> must be consistent over time</w:t>
            </w:r>
            <w:r>
              <w:rPr>
                <w:rFonts w:ascii="Times New Roman" w:hAnsi="Times New Roman" w:cs="Times New Roman"/>
                <w:sz w:val="20"/>
                <w:szCs w:val="20"/>
              </w:rPr>
              <w:t>.</w:t>
            </w:r>
          </w:p>
          <w:p w14:paraId="4A55208D" w14:textId="507C435D" w:rsidR="008705FE" w:rsidRPr="0061769B" w:rsidRDefault="008705FE" w:rsidP="00372912">
            <w:pPr>
              <w:spacing w:after="200" w:line="276" w:lineRule="auto"/>
              <w:jc w:val="both"/>
              <w:rPr>
                <w:rFonts w:ascii="Times New Roman" w:hAnsi="Times New Roman" w:cs="Times New Roman"/>
                <w:sz w:val="20"/>
                <w:szCs w:val="20"/>
              </w:rPr>
            </w:pPr>
            <w:r>
              <w:rPr>
                <w:rFonts w:ascii="Times New Roman" w:hAnsi="Times New Roman" w:cs="Times New Roman"/>
                <w:sz w:val="20"/>
                <w:szCs w:val="20"/>
              </w:rPr>
              <w:t xml:space="preserve">When the same Asset ID Code needs to be reported for one asset that is issued in 2 or more different currencies, </w:t>
            </w:r>
            <w:r w:rsidRPr="001616FE">
              <w:rPr>
                <w:rFonts w:ascii="Times New Roman" w:hAnsi="Times New Roman" w:cs="Times New Roman"/>
                <w:sz w:val="20"/>
                <w:szCs w:val="20"/>
              </w:rPr>
              <w:t xml:space="preserve">it is necessary to </w:t>
            </w:r>
            <w:r w:rsidR="008D5550" w:rsidRPr="001616FE">
              <w:rPr>
                <w:rFonts w:ascii="Times New Roman" w:hAnsi="Times New Roman" w:cs="Times New Roman"/>
                <w:sz w:val="20"/>
                <w:szCs w:val="20"/>
              </w:rPr>
              <w:t xml:space="preserve">specify </w:t>
            </w:r>
            <w:r w:rsidR="008D5550" w:rsidRPr="001616FE">
              <w:rPr>
                <w:rFonts w:ascii="Times New Roman" w:hAnsi="Times New Roman" w:cs="Times New Roman"/>
                <w:sz w:val="20"/>
                <w:szCs w:val="20"/>
              </w:rPr>
              <w:lastRenderedPageBreak/>
              <w:t>the</w:t>
            </w:r>
            <w:r>
              <w:rPr>
                <w:rFonts w:ascii="Times New Roman" w:hAnsi="Times New Roman" w:cs="Times New Roman"/>
                <w:sz w:val="20"/>
                <w:szCs w:val="20"/>
              </w:rPr>
              <w:t xml:space="preserve"> Asset ID code and the ISO </w:t>
            </w:r>
            <w:r w:rsidRPr="0061769B">
              <w:rPr>
                <w:rFonts w:ascii="Times New Roman" w:hAnsi="Times New Roman" w:cs="Times New Roman"/>
                <w:sz w:val="20"/>
                <w:szCs w:val="20"/>
              </w:rPr>
              <w:t>4217 alphabetic code of the currency</w:t>
            </w:r>
            <w:r>
              <w:rPr>
                <w:rFonts w:ascii="Times New Roman" w:hAnsi="Times New Roman" w:cs="Times New Roman"/>
                <w:sz w:val="20"/>
                <w:szCs w:val="20"/>
              </w:rPr>
              <w:t>, as in the following example:</w:t>
            </w:r>
            <w:r w:rsidRPr="001616FE">
              <w:rPr>
                <w:rFonts w:ascii="Times New Roman" w:hAnsi="Times New Roman" w:cs="Times New Roman"/>
                <w:sz w:val="20"/>
                <w:szCs w:val="20"/>
              </w:rPr>
              <w:t xml:space="preserve"> </w:t>
            </w:r>
            <w:r>
              <w:rPr>
                <w:rFonts w:ascii="Times New Roman" w:hAnsi="Times New Roman" w:cs="Times New Roman"/>
                <w:sz w:val="20"/>
                <w:szCs w:val="20"/>
              </w:rPr>
              <w:t>“</w:t>
            </w:r>
            <w:proofErr w:type="spellStart"/>
            <w:r w:rsidRPr="001616FE">
              <w:rPr>
                <w:rFonts w:ascii="Times New Roman" w:hAnsi="Times New Roman" w:cs="Times New Roman"/>
                <w:sz w:val="20"/>
                <w:szCs w:val="20"/>
              </w:rPr>
              <w:t>code+EUR</w:t>
            </w:r>
            <w:proofErr w:type="spellEnd"/>
            <w:r>
              <w:rPr>
                <w:rFonts w:ascii="Times New Roman" w:hAnsi="Times New Roman" w:cs="Times New Roman"/>
                <w:sz w:val="20"/>
                <w:szCs w:val="20"/>
              </w:rPr>
              <w:t>”</w:t>
            </w:r>
          </w:p>
        </w:tc>
      </w:tr>
      <w:tr w:rsidR="00543B4E" w:rsidRPr="006C2F0D" w14:paraId="4A55209D" w14:textId="77777777" w:rsidTr="008D5550">
        <w:trPr>
          <w:trHeight w:val="1519"/>
        </w:trPr>
        <w:tc>
          <w:tcPr>
            <w:tcW w:w="1425" w:type="dxa"/>
            <w:hideMark/>
          </w:tcPr>
          <w:p w14:paraId="4A55208F" w14:textId="77777777" w:rsidR="00543B4E" w:rsidRPr="006C2F0D" w:rsidRDefault="00335000" w:rsidP="00372912">
            <w:pPr>
              <w:pStyle w:val="NoSpacing"/>
              <w:jc w:val="both"/>
            </w:pPr>
            <w:r>
              <w:rPr>
                <w:rFonts w:ascii="Times New Roman" w:hAnsi="Times New Roman" w:cs="Times New Roman"/>
                <w:sz w:val="20"/>
              </w:rPr>
              <w:lastRenderedPageBreak/>
              <w:t>C005</w:t>
            </w:r>
            <w:r w:rsidR="00543B4E" w:rsidRPr="0061769B">
              <w:rPr>
                <w:rFonts w:ascii="Times New Roman" w:hAnsi="Times New Roman" w:cs="Times New Roman"/>
                <w:sz w:val="20"/>
              </w:rPr>
              <w:t>0</w:t>
            </w:r>
          </w:p>
        </w:tc>
        <w:tc>
          <w:tcPr>
            <w:tcW w:w="1944" w:type="dxa"/>
            <w:hideMark/>
          </w:tcPr>
          <w:p w14:paraId="4A552090" w14:textId="77777777" w:rsidR="00543B4E" w:rsidRPr="0061769B" w:rsidRDefault="00543B4E" w:rsidP="00372912">
            <w:pPr>
              <w:spacing w:after="200" w:line="276" w:lineRule="auto"/>
              <w:jc w:val="both"/>
              <w:rPr>
                <w:rFonts w:ascii="Times New Roman" w:hAnsi="Times New Roman" w:cs="Times New Roman"/>
                <w:sz w:val="20"/>
                <w:szCs w:val="20"/>
              </w:rPr>
            </w:pPr>
            <w:r w:rsidRPr="0061769B">
              <w:rPr>
                <w:rFonts w:ascii="Times New Roman" w:hAnsi="Times New Roman" w:cs="Times New Roman"/>
                <w:sz w:val="20"/>
                <w:szCs w:val="20"/>
              </w:rPr>
              <w:t>Asset ID Code Type</w:t>
            </w:r>
          </w:p>
        </w:tc>
        <w:tc>
          <w:tcPr>
            <w:tcW w:w="5698" w:type="dxa"/>
          </w:tcPr>
          <w:p w14:paraId="4A552091" w14:textId="77777777" w:rsidR="00543B4E" w:rsidRPr="0061769B" w:rsidRDefault="00543B4E" w:rsidP="00372912">
            <w:pPr>
              <w:spacing w:after="200" w:line="276" w:lineRule="auto"/>
              <w:jc w:val="both"/>
              <w:rPr>
                <w:rFonts w:ascii="Times New Roman" w:hAnsi="Times New Roman" w:cs="Times New Roman"/>
                <w:sz w:val="20"/>
                <w:szCs w:val="20"/>
              </w:rPr>
            </w:pPr>
            <w:r w:rsidRPr="0061769B">
              <w:rPr>
                <w:rFonts w:ascii="Times New Roman" w:hAnsi="Times New Roman" w:cs="Times New Roman"/>
                <w:sz w:val="20"/>
                <w:szCs w:val="20"/>
              </w:rPr>
              <w:t>Type of ID Code used for the “</w:t>
            </w:r>
            <w:r w:rsidRPr="006C2F0D">
              <w:rPr>
                <w:rFonts w:ascii="Times New Roman" w:hAnsi="Times New Roman" w:cs="Times New Roman"/>
                <w:sz w:val="20"/>
                <w:szCs w:val="20"/>
              </w:rPr>
              <w:t xml:space="preserve">Asset </w:t>
            </w:r>
            <w:r w:rsidRPr="0061769B">
              <w:rPr>
                <w:rFonts w:ascii="Times New Roman" w:hAnsi="Times New Roman" w:cs="Times New Roman"/>
                <w:sz w:val="20"/>
                <w:szCs w:val="20"/>
              </w:rPr>
              <w:t>ID Code” item. One of the options in the following closed list shall be used:</w:t>
            </w:r>
          </w:p>
          <w:p w14:paraId="4A552092" w14:textId="77777777" w:rsidR="00543B4E" w:rsidRPr="006C2F0D" w:rsidRDefault="00543B4E" w:rsidP="00372912">
            <w:pPr>
              <w:jc w:val="both"/>
              <w:rPr>
                <w:rFonts w:ascii="Times New Roman" w:hAnsi="Times New Roman" w:cs="Times New Roman"/>
                <w:sz w:val="20"/>
                <w:szCs w:val="20"/>
              </w:rPr>
            </w:pPr>
            <w:r w:rsidRPr="006C2F0D">
              <w:rPr>
                <w:rFonts w:ascii="Times New Roman" w:hAnsi="Times New Roman" w:cs="Times New Roman"/>
                <w:sz w:val="20"/>
                <w:szCs w:val="20"/>
              </w:rPr>
              <w:t>1 - ISO</w:t>
            </w:r>
            <w:r>
              <w:rPr>
                <w:rFonts w:ascii="Times New Roman" w:hAnsi="Times New Roman" w:cs="Times New Roman"/>
                <w:sz w:val="20"/>
                <w:szCs w:val="20"/>
              </w:rPr>
              <w:t xml:space="preserve"> </w:t>
            </w:r>
            <w:r w:rsidRPr="006C2F0D">
              <w:rPr>
                <w:rFonts w:ascii="Times New Roman" w:hAnsi="Times New Roman" w:cs="Times New Roman"/>
                <w:sz w:val="20"/>
                <w:szCs w:val="20"/>
              </w:rPr>
              <w:t>6166 for ISIN</w:t>
            </w:r>
            <w:r>
              <w:rPr>
                <w:rFonts w:ascii="Times New Roman" w:hAnsi="Times New Roman" w:cs="Times New Roman"/>
                <w:sz w:val="20"/>
                <w:szCs w:val="20"/>
              </w:rPr>
              <w:t xml:space="preserve"> code</w:t>
            </w:r>
          </w:p>
          <w:p w14:paraId="4A552093" w14:textId="77777777" w:rsidR="00543B4E" w:rsidRPr="006C2F0D" w:rsidRDefault="00543B4E" w:rsidP="00372912">
            <w:pPr>
              <w:jc w:val="both"/>
              <w:rPr>
                <w:rFonts w:ascii="Times New Roman" w:hAnsi="Times New Roman" w:cs="Times New Roman"/>
                <w:sz w:val="20"/>
                <w:szCs w:val="20"/>
              </w:rPr>
            </w:pPr>
            <w:r w:rsidRPr="006C2F0D">
              <w:rPr>
                <w:rFonts w:ascii="Times New Roman" w:hAnsi="Times New Roman" w:cs="Times New Roman"/>
                <w:sz w:val="20"/>
                <w:szCs w:val="20"/>
              </w:rPr>
              <w:t xml:space="preserve">2 </w:t>
            </w:r>
            <w:r>
              <w:rPr>
                <w:rFonts w:ascii="Times New Roman" w:hAnsi="Times New Roman" w:cs="Times New Roman"/>
                <w:sz w:val="20"/>
                <w:szCs w:val="20"/>
              </w:rPr>
              <w:t>-</w:t>
            </w:r>
            <w:r w:rsidRPr="006C2F0D">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14:paraId="4A552094" w14:textId="77777777" w:rsidR="00543B4E" w:rsidRPr="006C2F0D" w:rsidRDefault="00543B4E" w:rsidP="00372912">
            <w:pPr>
              <w:jc w:val="both"/>
              <w:rPr>
                <w:rFonts w:ascii="Times New Roman" w:hAnsi="Times New Roman" w:cs="Times New Roman"/>
                <w:sz w:val="20"/>
                <w:szCs w:val="20"/>
              </w:rPr>
            </w:pPr>
            <w:r w:rsidRPr="006C2F0D">
              <w:rPr>
                <w:rFonts w:ascii="Times New Roman" w:hAnsi="Times New Roman" w:cs="Times New Roman"/>
                <w:sz w:val="20"/>
                <w:szCs w:val="20"/>
              </w:rPr>
              <w:t xml:space="preserve">3 </w:t>
            </w:r>
            <w:r>
              <w:rPr>
                <w:rFonts w:ascii="Times New Roman" w:hAnsi="Times New Roman" w:cs="Times New Roman"/>
                <w:sz w:val="20"/>
                <w:szCs w:val="20"/>
              </w:rPr>
              <w:t>-</w:t>
            </w:r>
            <w:r w:rsidRPr="006C2F0D">
              <w:rPr>
                <w:rFonts w:ascii="Times New Roman" w:hAnsi="Times New Roman" w:cs="Times New Roman"/>
                <w:sz w:val="20"/>
                <w:szCs w:val="20"/>
              </w:rPr>
              <w:t xml:space="preserve"> SEDOL (Stock Exchange Daily Official List for the London Stock Exchange)</w:t>
            </w:r>
          </w:p>
          <w:p w14:paraId="4A552095" w14:textId="77777777" w:rsidR="00543B4E" w:rsidRPr="00EF7158" w:rsidRDefault="00543B4E" w:rsidP="00372912">
            <w:pPr>
              <w:jc w:val="both"/>
              <w:rPr>
                <w:rFonts w:ascii="Times New Roman" w:hAnsi="Times New Roman" w:cs="Times New Roman"/>
                <w:sz w:val="20"/>
                <w:szCs w:val="20"/>
              </w:rPr>
            </w:pPr>
            <w:r w:rsidRPr="00EF7158">
              <w:rPr>
                <w:rFonts w:ascii="Times New Roman" w:hAnsi="Times New Roman" w:cs="Times New Roman"/>
                <w:sz w:val="20"/>
                <w:szCs w:val="20"/>
              </w:rPr>
              <w:t xml:space="preserve">4 - </w:t>
            </w:r>
            <w:r w:rsidR="008705FE" w:rsidRPr="00EF7158">
              <w:rPr>
                <w:rFonts w:ascii="Times New Roman" w:hAnsi="Times New Roman" w:cs="Times New Roman"/>
                <w:sz w:val="20"/>
                <w:szCs w:val="20"/>
              </w:rPr>
              <w:t xml:space="preserve">WKN </w:t>
            </w:r>
            <w:r w:rsidRPr="00EF7158">
              <w:rPr>
                <w:rFonts w:ascii="Times New Roman" w:hAnsi="Times New Roman" w:cs="Times New Roman"/>
                <w:sz w:val="20"/>
                <w:szCs w:val="20"/>
              </w:rPr>
              <w:t>(</w:t>
            </w:r>
            <w:proofErr w:type="spellStart"/>
            <w:r w:rsidRPr="0048106D">
              <w:rPr>
                <w:rFonts w:ascii="Times New Roman" w:hAnsi="Times New Roman" w:cs="Times New Roman"/>
                <w:sz w:val="20"/>
                <w:szCs w:val="20"/>
              </w:rPr>
              <w:t>Wertpapier</w:t>
            </w:r>
            <w:proofErr w:type="spellEnd"/>
            <w:r w:rsidRPr="0048106D">
              <w:rPr>
                <w:rFonts w:ascii="Times New Roman" w:hAnsi="Times New Roman" w:cs="Times New Roman"/>
                <w:sz w:val="20"/>
                <w:szCs w:val="20"/>
              </w:rPr>
              <w:t xml:space="preserve"> Kenn-Num</w:t>
            </w:r>
            <w:r w:rsidR="008705FE" w:rsidRPr="0048106D">
              <w:rPr>
                <w:rFonts w:ascii="Times New Roman" w:hAnsi="Times New Roman" w:cs="Times New Roman"/>
                <w:sz w:val="20"/>
                <w:szCs w:val="20"/>
              </w:rPr>
              <w:t>m</w:t>
            </w:r>
            <w:r w:rsidRPr="0048106D">
              <w:rPr>
                <w:rFonts w:ascii="Times New Roman" w:hAnsi="Times New Roman" w:cs="Times New Roman"/>
                <w:sz w:val="20"/>
                <w:szCs w:val="20"/>
              </w:rPr>
              <w:t>er</w:t>
            </w:r>
            <w:r w:rsidRPr="00EF7158">
              <w:rPr>
                <w:rFonts w:ascii="Times New Roman" w:hAnsi="Times New Roman" w:cs="Times New Roman"/>
                <w:sz w:val="20"/>
                <w:szCs w:val="20"/>
              </w:rPr>
              <w:t>, the alphanumeric German identification number)</w:t>
            </w:r>
          </w:p>
          <w:p w14:paraId="4A552096" w14:textId="77777777" w:rsidR="00543B4E" w:rsidRPr="006C2F0D" w:rsidRDefault="00543B4E" w:rsidP="00372912">
            <w:pPr>
              <w:jc w:val="both"/>
              <w:rPr>
                <w:rFonts w:ascii="Times New Roman" w:hAnsi="Times New Roman" w:cs="Times New Roman"/>
                <w:sz w:val="20"/>
                <w:szCs w:val="20"/>
              </w:rPr>
            </w:pPr>
            <w:r w:rsidRPr="006C2F0D">
              <w:rPr>
                <w:rFonts w:ascii="Times New Roman" w:hAnsi="Times New Roman" w:cs="Times New Roman"/>
                <w:sz w:val="20"/>
                <w:szCs w:val="20"/>
              </w:rPr>
              <w:t>5 - Bloomberg Ticker (Bloomberg letters code that identify a company's securities)</w:t>
            </w:r>
          </w:p>
          <w:p w14:paraId="4A552097" w14:textId="77777777" w:rsidR="00543B4E" w:rsidRPr="006C2F0D" w:rsidRDefault="00543B4E" w:rsidP="00372912">
            <w:pPr>
              <w:jc w:val="both"/>
              <w:rPr>
                <w:rFonts w:ascii="Times New Roman" w:hAnsi="Times New Roman" w:cs="Times New Roman"/>
                <w:sz w:val="20"/>
                <w:szCs w:val="20"/>
              </w:rPr>
            </w:pPr>
            <w:r w:rsidRPr="006C2F0D">
              <w:rPr>
                <w:rFonts w:ascii="Times New Roman" w:hAnsi="Times New Roman" w:cs="Times New Roman"/>
                <w:sz w:val="20"/>
                <w:szCs w:val="20"/>
              </w:rPr>
              <w:t>6 - BBGID (The Bloomberg Global ID)</w:t>
            </w:r>
          </w:p>
          <w:p w14:paraId="4A552098" w14:textId="77777777" w:rsidR="00543B4E" w:rsidRDefault="00543B4E" w:rsidP="00372912">
            <w:pPr>
              <w:spacing w:line="276" w:lineRule="auto"/>
              <w:jc w:val="both"/>
              <w:rP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14:paraId="4A552099" w14:textId="77777777" w:rsidR="00330E44" w:rsidRPr="006E5FC3" w:rsidRDefault="00330E44" w:rsidP="00372912">
            <w:pPr>
              <w:jc w:val="both"/>
              <w:rPr>
                <w:rFonts w:ascii="Times New Roman" w:hAnsi="Times New Roman" w:cs="Times New Roman"/>
                <w:sz w:val="20"/>
                <w:szCs w:val="20"/>
              </w:rPr>
            </w:pPr>
            <w:r>
              <w:rPr>
                <w:rFonts w:ascii="Times New Roman" w:hAnsi="Times New Roman" w:cs="Times New Roman"/>
                <w:sz w:val="20"/>
                <w:szCs w:val="20"/>
                <w:lang w:val="fr-FR"/>
              </w:rPr>
              <w:t xml:space="preserve">8 </w:t>
            </w:r>
            <w:r w:rsidR="00EF7158">
              <w:rPr>
                <w:rFonts w:ascii="Times New Roman" w:hAnsi="Times New Roman" w:cs="Times New Roman"/>
                <w:sz w:val="20"/>
                <w:szCs w:val="20"/>
                <w:lang w:val="fr-FR"/>
              </w:rPr>
              <w:t>-</w:t>
            </w:r>
            <w:r>
              <w:rPr>
                <w:rFonts w:ascii="Times New Roman" w:hAnsi="Times New Roman" w:cs="Times New Roman"/>
                <w:sz w:val="20"/>
                <w:szCs w:val="20"/>
                <w:lang w:val="fr-FR"/>
              </w:rPr>
              <w:t xml:space="preserve"> </w:t>
            </w:r>
            <w:r w:rsidRPr="006E5FC3">
              <w:rPr>
                <w:rFonts w:ascii="Times New Roman" w:hAnsi="Times New Roman" w:cs="Times New Roman"/>
                <w:sz w:val="20"/>
                <w:szCs w:val="20"/>
              </w:rPr>
              <w:t>FIGI (Financial Instrument Global Identifier)</w:t>
            </w:r>
          </w:p>
          <w:p w14:paraId="4A55209A" w14:textId="77777777" w:rsidR="00543B4E" w:rsidRPr="006C2F0D" w:rsidRDefault="00330E44" w:rsidP="00372912">
            <w:pPr>
              <w:spacing w:line="276" w:lineRule="auto"/>
              <w:jc w:val="both"/>
              <w:rPr>
                <w:rFonts w:ascii="Times New Roman" w:hAnsi="Times New Roman" w:cs="Times New Roman"/>
                <w:sz w:val="20"/>
                <w:szCs w:val="20"/>
              </w:rPr>
            </w:pPr>
            <w:r>
              <w:rPr>
                <w:rFonts w:ascii="Times New Roman" w:hAnsi="Times New Roman" w:cs="Times New Roman"/>
                <w:sz w:val="20"/>
                <w:szCs w:val="20"/>
              </w:rPr>
              <w:t>9</w:t>
            </w:r>
            <w:r w:rsidR="00543B4E" w:rsidRPr="006C2F0D">
              <w:rPr>
                <w:rFonts w:ascii="Times New Roman" w:hAnsi="Times New Roman" w:cs="Times New Roman"/>
                <w:sz w:val="20"/>
                <w:szCs w:val="20"/>
              </w:rPr>
              <w:t xml:space="preserve"> </w:t>
            </w:r>
            <w:r w:rsidR="00543B4E">
              <w:rPr>
                <w:rFonts w:ascii="Times New Roman" w:hAnsi="Times New Roman" w:cs="Times New Roman"/>
                <w:sz w:val="20"/>
                <w:szCs w:val="20"/>
              </w:rPr>
              <w:t>-</w:t>
            </w:r>
            <w:r w:rsidR="00543B4E" w:rsidRPr="006C2F0D">
              <w:rPr>
                <w:rFonts w:ascii="Times New Roman" w:hAnsi="Times New Roman" w:cs="Times New Roman"/>
                <w:sz w:val="20"/>
                <w:szCs w:val="20"/>
              </w:rPr>
              <w:t xml:space="preserve"> Other code by members of the Association of</w:t>
            </w:r>
            <w:r w:rsidR="00543B4E">
              <w:rPr>
                <w:rFonts w:ascii="Times New Roman" w:hAnsi="Times New Roman" w:cs="Times New Roman"/>
                <w:sz w:val="20"/>
                <w:szCs w:val="20"/>
              </w:rPr>
              <w:t xml:space="preserve"> </w:t>
            </w:r>
            <w:r w:rsidR="00543B4E" w:rsidRPr="006C2F0D">
              <w:rPr>
                <w:rFonts w:ascii="Times New Roman" w:hAnsi="Times New Roman" w:cs="Times New Roman"/>
                <w:sz w:val="20"/>
                <w:szCs w:val="20"/>
              </w:rPr>
              <w:t xml:space="preserve"> National Numbering Agencies</w:t>
            </w:r>
          </w:p>
          <w:p w14:paraId="4A55209B" w14:textId="77777777" w:rsidR="00543B4E" w:rsidRDefault="00330E44" w:rsidP="00372912">
            <w:pPr>
              <w:spacing w:after="200" w:line="276" w:lineRule="auto"/>
              <w:jc w:val="both"/>
              <w:rPr>
                <w:rFonts w:ascii="Times New Roman" w:hAnsi="Times New Roman" w:cs="Times New Roman"/>
                <w:sz w:val="20"/>
                <w:szCs w:val="20"/>
              </w:rPr>
            </w:pPr>
            <w:r>
              <w:rPr>
                <w:rFonts w:ascii="Times New Roman" w:hAnsi="Times New Roman" w:cs="Times New Roman"/>
                <w:sz w:val="20"/>
                <w:szCs w:val="20"/>
              </w:rPr>
              <w:t>9</w:t>
            </w:r>
            <w:r w:rsidR="00543B4E" w:rsidRPr="006C2F0D">
              <w:rPr>
                <w:rFonts w:ascii="Times New Roman" w:hAnsi="Times New Roman" w:cs="Times New Roman"/>
                <w:sz w:val="20"/>
                <w:szCs w:val="20"/>
              </w:rPr>
              <w:t xml:space="preserve">9 - Code attributed by the </w:t>
            </w:r>
            <w:r w:rsidR="00CD450A">
              <w:rPr>
                <w:rFonts w:ascii="Times New Roman" w:hAnsi="Times New Roman" w:cs="Times New Roman"/>
                <w:sz w:val="20"/>
                <w:szCs w:val="20"/>
              </w:rPr>
              <w:t>third country branch</w:t>
            </w:r>
            <w:r w:rsidR="00543B4E" w:rsidRPr="006C2F0D">
              <w:rPr>
                <w:rFonts w:ascii="Times New Roman" w:hAnsi="Times New Roman" w:cs="Times New Roman"/>
                <w:sz w:val="20"/>
                <w:szCs w:val="20"/>
              </w:rPr>
              <w:t xml:space="preserve"> </w:t>
            </w:r>
          </w:p>
          <w:p w14:paraId="4A55209C" w14:textId="17B93E9C" w:rsidR="008705FE" w:rsidRPr="0061769B" w:rsidRDefault="008705FE" w:rsidP="00372912">
            <w:pPr>
              <w:spacing w:after="200" w:line="276" w:lineRule="auto"/>
              <w:jc w:val="both"/>
              <w:rPr>
                <w:rFonts w:ascii="Times New Roman" w:hAnsi="Times New Roman" w:cs="Times New Roman"/>
                <w:sz w:val="20"/>
                <w:szCs w:val="20"/>
              </w:rPr>
            </w:pPr>
            <w:r>
              <w:rPr>
                <w:rFonts w:ascii="Times New Roman" w:hAnsi="Times New Roman" w:cs="Times New Roman"/>
                <w:sz w:val="20"/>
                <w:szCs w:val="20"/>
              </w:rPr>
              <w:t xml:space="preserve">When the same Asset ID Code needs to be reported for one asset that is issued in 2 or more different currencies and the code in C0040 is defined by Asset ID code and the ISO </w:t>
            </w:r>
            <w:r w:rsidRPr="0061769B">
              <w:rPr>
                <w:rFonts w:ascii="Times New Roman" w:hAnsi="Times New Roman" w:cs="Times New Roman"/>
                <w:sz w:val="20"/>
                <w:szCs w:val="20"/>
              </w:rPr>
              <w:t>4217 alphabetic code of the currency</w:t>
            </w:r>
            <w:r>
              <w:rPr>
                <w:rFonts w:ascii="Times New Roman" w:hAnsi="Times New Roman" w:cs="Times New Roman"/>
                <w:sz w:val="20"/>
                <w:szCs w:val="20"/>
              </w:rPr>
              <w:t xml:space="preserve">, the Asset ID Code Type shall refer to option 9 and the option of the original Asset ID Code, as in the following example for which the code reported was ISIN </w:t>
            </w:r>
            <w:proofErr w:type="spellStart"/>
            <w:r>
              <w:rPr>
                <w:rFonts w:ascii="Times New Roman" w:hAnsi="Times New Roman" w:cs="Times New Roman"/>
                <w:sz w:val="20"/>
                <w:szCs w:val="20"/>
              </w:rPr>
              <w:t>code+currency</w:t>
            </w:r>
            <w:proofErr w:type="spellEnd"/>
            <w:r w:rsidRPr="001616FE">
              <w:rPr>
                <w:rFonts w:ascii="Times New Roman" w:hAnsi="Times New Roman" w:cs="Times New Roman"/>
                <w:sz w:val="20"/>
                <w:szCs w:val="20"/>
              </w:rPr>
              <w:t xml:space="preserve">: </w:t>
            </w:r>
            <w:r>
              <w:rPr>
                <w:rFonts w:ascii="Times New Roman" w:hAnsi="Times New Roman" w:cs="Times New Roman"/>
                <w:sz w:val="20"/>
                <w:szCs w:val="20"/>
              </w:rPr>
              <w:t>“9</w:t>
            </w:r>
            <w:r w:rsidR="003C0D0F">
              <w:rPr>
                <w:rFonts w:ascii="Times New Roman" w:hAnsi="Times New Roman" w:cs="Times New Roman"/>
                <w:sz w:val="20"/>
                <w:szCs w:val="20"/>
              </w:rPr>
              <w:t>9</w:t>
            </w:r>
            <w:r w:rsidRPr="001616FE">
              <w:rPr>
                <w:rFonts w:ascii="Times New Roman" w:hAnsi="Times New Roman" w:cs="Times New Roman"/>
                <w:sz w:val="20"/>
                <w:szCs w:val="20"/>
              </w:rPr>
              <w:t>/</w:t>
            </w:r>
            <w:r>
              <w:rPr>
                <w:rFonts w:ascii="Times New Roman" w:hAnsi="Times New Roman" w:cs="Times New Roman"/>
                <w:sz w:val="20"/>
                <w:szCs w:val="20"/>
              </w:rPr>
              <w:t>1</w:t>
            </w:r>
            <w:r w:rsidR="003C0D0F">
              <w:rPr>
                <w:rFonts w:ascii="Times New Roman" w:hAnsi="Times New Roman" w:cs="Times New Roman"/>
                <w:sz w:val="20"/>
                <w:szCs w:val="20"/>
              </w:rPr>
              <w:t>,</w:t>
            </w:r>
          </w:p>
        </w:tc>
      </w:tr>
      <w:tr w:rsidR="00DE548D" w:rsidRPr="006C2F0D" w14:paraId="4A5520A5" w14:textId="77777777" w:rsidTr="008D5550">
        <w:trPr>
          <w:trHeight w:val="1055"/>
        </w:trPr>
        <w:tc>
          <w:tcPr>
            <w:tcW w:w="1425" w:type="dxa"/>
            <w:hideMark/>
          </w:tcPr>
          <w:p w14:paraId="4A55209E" w14:textId="77777777" w:rsidR="00DE548D" w:rsidRPr="0061769B" w:rsidRDefault="00335000" w:rsidP="00372912">
            <w:pPr>
              <w:pStyle w:val="NoSpacing"/>
              <w:jc w:val="both"/>
              <w:rPr>
                <w:rFonts w:ascii="Times New Roman" w:hAnsi="Times New Roman" w:cs="Times New Roman"/>
                <w:sz w:val="20"/>
                <w:szCs w:val="20"/>
              </w:rPr>
            </w:pPr>
            <w:r>
              <w:rPr>
                <w:rFonts w:ascii="Times New Roman" w:hAnsi="Times New Roman" w:cs="Times New Roman"/>
                <w:sz w:val="20"/>
              </w:rPr>
              <w:t>C019</w:t>
            </w:r>
            <w:r w:rsidR="00DE548D" w:rsidRPr="0061769B">
              <w:rPr>
                <w:rFonts w:ascii="Times New Roman" w:hAnsi="Times New Roman" w:cs="Times New Roman"/>
                <w:sz w:val="20"/>
              </w:rPr>
              <w:t>0</w:t>
            </w:r>
          </w:p>
        </w:tc>
        <w:tc>
          <w:tcPr>
            <w:tcW w:w="1944" w:type="dxa"/>
            <w:hideMark/>
          </w:tcPr>
          <w:p w14:paraId="4A55209F" w14:textId="77777777" w:rsidR="00DE548D" w:rsidRPr="0061769B" w:rsidRDefault="00DE548D" w:rsidP="00372912">
            <w:pPr>
              <w:spacing w:after="200" w:line="276" w:lineRule="auto"/>
              <w:jc w:val="both"/>
              <w:rPr>
                <w:rFonts w:ascii="Times New Roman" w:hAnsi="Times New Roman" w:cs="Times New Roman"/>
                <w:sz w:val="20"/>
                <w:szCs w:val="20"/>
              </w:rPr>
            </w:pPr>
            <w:r w:rsidRPr="0061769B">
              <w:rPr>
                <w:rFonts w:ascii="Times New Roman" w:hAnsi="Times New Roman" w:cs="Times New Roman"/>
                <w:sz w:val="20"/>
                <w:szCs w:val="20"/>
              </w:rPr>
              <w:t>Item Title</w:t>
            </w:r>
          </w:p>
        </w:tc>
        <w:tc>
          <w:tcPr>
            <w:tcW w:w="5698" w:type="dxa"/>
            <w:hideMark/>
          </w:tcPr>
          <w:p w14:paraId="4A5520A0" w14:textId="77777777" w:rsidR="00DE548D" w:rsidRDefault="00DE548D" w:rsidP="00372912">
            <w:pPr>
              <w:jc w:val="both"/>
              <w:rPr>
                <w:rFonts w:ascii="Times New Roman" w:hAnsi="Times New Roman" w:cs="Times New Roman"/>
                <w:sz w:val="20"/>
                <w:szCs w:val="20"/>
              </w:rPr>
            </w:pPr>
            <w:r w:rsidRPr="0061769B">
              <w:rPr>
                <w:rFonts w:ascii="Times New Roman" w:hAnsi="Times New Roman" w:cs="Times New Roman"/>
                <w:sz w:val="20"/>
                <w:szCs w:val="20"/>
              </w:rPr>
              <w:t xml:space="preserve">Identify the reported item by filling the name of the asset (or the address in case of property), with the detail settled by the </w:t>
            </w:r>
            <w:r w:rsidR="00CD450A">
              <w:rPr>
                <w:rFonts w:ascii="Times New Roman" w:hAnsi="Times New Roman" w:cs="Times New Roman"/>
                <w:sz w:val="20"/>
                <w:szCs w:val="20"/>
              </w:rPr>
              <w:t>third country branch</w:t>
            </w:r>
            <w:r w:rsidRPr="0061769B">
              <w:rPr>
                <w:rFonts w:ascii="Times New Roman" w:hAnsi="Times New Roman" w:cs="Times New Roman"/>
                <w:sz w:val="20"/>
                <w:szCs w:val="20"/>
              </w:rPr>
              <w:t xml:space="preserve">. </w:t>
            </w:r>
          </w:p>
          <w:p w14:paraId="4A5520A1" w14:textId="77777777" w:rsidR="00DE548D" w:rsidRPr="006C2F0D" w:rsidRDefault="00DE548D" w:rsidP="00372912">
            <w:pPr>
              <w:jc w:val="both"/>
              <w:rPr>
                <w:rFonts w:ascii="Times New Roman" w:hAnsi="Times New Roman" w:cs="Times New Roman"/>
                <w:sz w:val="20"/>
                <w:szCs w:val="20"/>
              </w:rPr>
            </w:pPr>
          </w:p>
          <w:p w14:paraId="4A5520A2" w14:textId="77777777" w:rsidR="00DE548D" w:rsidRPr="0061769B" w:rsidRDefault="00DE548D" w:rsidP="00372912">
            <w:pPr>
              <w:spacing w:after="200" w:line="276" w:lineRule="auto"/>
              <w:jc w:val="both"/>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14:paraId="4A5520A3" w14:textId="38A39A73" w:rsidR="00DE548D" w:rsidRPr="0061769B" w:rsidRDefault="00DE548D" w:rsidP="00372912">
            <w:pPr>
              <w:pStyle w:val="ListParagraph"/>
              <w:numPr>
                <w:ilvl w:val="0"/>
                <w:numId w:val="5"/>
              </w:numPr>
              <w:jc w:val="both"/>
              <w:rPr>
                <w:rFonts w:ascii="Times New Roman" w:hAnsi="Times New Roman" w:cs="Times New Roman"/>
                <w:sz w:val="20"/>
                <w:szCs w:val="20"/>
              </w:rPr>
            </w:pPr>
            <w:r w:rsidRPr="0061769B">
              <w:rPr>
                <w:rFonts w:ascii="Times New Roman" w:hAnsi="Times New Roman" w:cs="Times New Roman"/>
                <w:sz w:val="20"/>
                <w:szCs w:val="20"/>
              </w:rPr>
              <w:t xml:space="preserve">Regarding CIC </w:t>
            </w:r>
            <w:r w:rsidR="00610B74">
              <w:rPr>
                <w:rFonts w:ascii="Times New Roman" w:hAnsi="Times New Roman" w:cs="Times New Roman"/>
                <w:sz w:val="20"/>
                <w:szCs w:val="20"/>
              </w:rPr>
              <w:t>87 and CIC 88</w:t>
            </w:r>
            <w:r w:rsidRPr="0061769B">
              <w:rPr>
                <w:rFonts w:ascii="Times New Roman" w:hAnsi="Times New Roman" w:cs="Times New Roman"/>
                <w:sz w:val="20"/>
                <w:szCs w:val="20"/>
              </w:rPr>
              <w:t xml:space="preserve">, this item shall contain “Loans to AMSB members” or “Loans to other natural persons”, according to its nature, as those assets are not required to be individualised. Loans to other than natural persons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be reported line-by-line. </w:t>
            </w:r>
          </w:p>
          <w:p w14:paraId="1966C5CF" w14:textId="108A4A47" w:rsidR="00AB49B2" w:rsidRPr="00AB49B2" w:rsidRDefault="00DE548D" w:rsidP="00372912">
            <w:pPr>
              <w:pStyle w:val="ListParagraph"/>
              <w:numPr>
                <w:ilvl w:val="0"/>
                <w:numId w:val="5"/>
              </w:numPr>
              <w:jc w:val="both"/>
              <w:rPr>
                <w:rFonts w:ascii="Times New Roman" w:hAnsi="Times New Roman" w:cs="Times New Roman"/>
                <w:sz w:val="20"/>
                <w:szCs w:val="20"/>
              </w:rPr>
            </w:pPr>
            <w:r w:rsidRPr="0061769B">
              <w:rPr>
                <w:rFonts w:ascii="Times New Roman" w:hAnsi="Times New Roman" w:cs="Times New Roman"/>
                <w:sz w:val="20"/>
                <w:szCs w:val="20"/>
              </w:rPr>
              <w:t>This item is not applicable for CIC 95 – Plant and equipment (for own use) as those assets are not required to be individualised</w:t>
            </w:r>
            <w:r w:rsidR="008705FE">
              <w:rPr>
                <w:rFonts w:ascii="Times New Roman" w:hAnsi="Times New Roman" w:cs="Times New Roman"/>
                <w:sz w:val="20"/>
                <w:szCs w:val="20"/>
              </w:rPr>
              <w:t>, CIC 71 and CIC 75</w:t>
            </w:r>
            <w:r w:rsidR="00AB49B2">
              <w:rPr>
                <w:rFonts w:ascii="Times New Roman" w:hAnsi="Times New Roman" w:cs="Times New Roman"/>
                <w:sz w:val="20"/>
                <w:szCs w:val="20"/>
              </w:rPr>
              <w:t xml:space="preserve"> </w:t>
            </w:r>
            <w:r w:rsidR="00AB49B2" w:rsidRPr="00AB49B2">
              <w:rPr>
                <w:rFonts w:ascii="Times New Roman" w:hAnsi="Times New Roman" w:cs="Times New Roman"/>
                <w:sz w:val="20"/>
                <w:szCs w:val="20"/>
              </w:rPr>
              <w:t xml:space="preserve">(unless required by the national supervisory authority).  </w:t>
            </w:r>
          </w:p>
          <w:p w14:paraId="4A5520A4" w14:textId="6EC30C19" w:rsidR="00DE548D" w:rsidRPr="00102172" w:rsidRDefault="00610B74" w:rsidP="00372912">
            <w:pPr>
              <w:pStyle w:val="ListParagraph"/>
              <w:jc w:val="both"/>
              <w:rPr>
                <w:rFonts w:ascii="Times New Roman" w:hAnsi="Times New Roman" w:cs="Times New Roman"/>
                <w:sz w:val="20"/>
                <w:szCs w:val="20"/>
              </w:rPr>
            </w:pPr>
            <w:r w:rsidRPr="00610B74">
              <w:rPr>
                <w:rFonts w:ascii="Times New Roman" w:hAnsi="Times New Roman" w:cs="Times New Roman"/>
                <w:sz w:val="20"/>
                <w:szCs w:val="20"/>
              </w:rPr>
              <w:t>-</w:t>
            </w:r>
            <w:r w:rsidRPr="00610B74">
              <w:rPr>
                <w:rFonts w:ascii="Times New Roman" w:hAnsi="Times New Roman" w:cs="Times New Roman"/>
                <w:sz w:val="20"/>
                <w:szCs w:val="20"/>
              </w:rPr>
              <w:tab/>
              <w:t xml:space="preserve">For property the country ISO Alpha-2 </w:t>
            </w:r>
            <w:ins w:id="26" w:author="Author">
              <w:r w:rsidR="008D37EF">
                <w:rPr>
                  <w:rFonts w:ascii="Times New Roman" w:hAnsi="Times New Roman" w:cs="Times New Roman"/>
                  <w:sz w:val="20"/>
                  <w:szCs w:val="20"/>
                </w:rPr>
                <w:t>NUTS3</w:t>
              </w:r>
            </w:ins>
            <w:del w:id="27" w:author="Author">
              <w:r w:rsidRPr="00610B74" w:rsidDel="008D37EF">
                <w:rPr>
                  <w:rFonts w:ascii="Times New Roman" w:hAnsi="Times New Roman" w:cs="Times New Roman"/>
                  <w:sz w:val="20"/>
                  <w:szCs w:val="20"/>
                </w:rPr>
                <w:delText>+ postal code +</w:delText>
              </w:r>
            </w:del>
            <w:r w:rsidRPr="00610B74">
              <w:rPr>
                <w:rFonts w:ascii="Times New Roman" w:hAnsi="Times New Roman" w:cs="Times New Roman"/>
                <w:sz w:val="20"/>
                <w:szCs w:val="20"/>
              </w:rPr>
              <w:t xml:space="preserve"> city</w:t>
            </w:r>
            <w:ins w:id="28" w:author="Author">
              <w:r w:rsidR="008D37EF">
                <w:rPr>
                  <w:rFonts w:ascii="Times New Roman" w:hAnsi="Times New Roman" w:cs="Times New Roman"/>
                  <w:sz w:val="20"/>
                  <w:szCs w:val="20"/>
                </w:rPr>
                <w:t xml:space="preserve"> postal code (in addition, optional:</w:t>
              </w:r>
            </w:ins>
            <w:r w:rsidRPr="00610B74">
              <w:rPr>
                <w:rFonts w:ascii="Times New Roman" w:hAnsi="Times New Roman" w:cs="Times New Roman"/>
                <w:sz w:val="20"/>
                <w:szCs w:val="20"/>
              </w:rPr>
              <w:t xml:space="preserve"> </w:t>
            </w:r>
            <w:del w:id="29" w:author="Author">
              <w:r w:rsidRPr="00610B74" w:rsidDel="008D37EF">
                <w:rPr>
                  <w:rFonts w:ascii="Times New Roman" w:hAnsi="Times New Roman" w:cs="Times New Roman"/>
                  <w:sz w:val="20"/>
                  <w:szCs w:val="20"/>
                </w:rPr>
                <w:delText>+</w:delText>
              </w:r>
            </w:del>
            <w:r w:rsidRPr="00610B74">
              <w:rPr>
                <w:rFonts w:ascii="Times New Roman" w:hAnsi="Times New Roman" w:cs="Times New Roman"/>
                <w:sz w:val="20"/>
                <w:szCs w:val="20"/>
              </w:rPr>
              <w:t xml:space="preserve"> street name </w:t>
            </w:r>
            <w:del w:id="30" w:author="Author">
              <w:r w:rsidRPr="00610B74" w:rsidDel="008D37EF">
                <w:rPr>
                  <w:rFonts w:ascii="Times New Roman" w:hAnsi="Times New Roman" w:cs="Times New Roman"/>
                  <w:sz w:val="20"/>
                  <w:szCs w:val="20"/>
                </w:rPr>
                <w:delText>+</w:delText>
              </w:r>
            </w:del>
            <w:r w:rsidRPr="00610B74">
              <w:rPr>
                <w:rFonts w:ascii="Times New Roman" w:hAnsi="Times New Roman" w:cs="Times New Roman"/>
                <w:sz w:val="20"/>
                <w:szCs w:val="20"/>
              </w:rPr>
              <w:t xml:space="preserve"> street number) of the property held </w:t>
            </w:r>
            <w:del w:id="31" w:author="Author">
              <w:r w:rsidRPr="00610B74" w:rsidDel="008D37EF">
                <w:rPr>
                  <w:rFonts w:ascii="Times New Roman" w:hAnsi="Times New Roman" w:cs="Times New Roman"/>
                  <w:sz w:val="20"/>
                  <w:szCs w:val="20"/>
                </w:rPr>
                <w:delText>or the latitude &amp; longitude or the CRESTA/NUTS region of the property investment</w:delText>
              </w:r>
              <w:r w:rsidR="003A0E5C" w:rsidDel="008D37EF">
                <w:rPr>
                  <w:rFonts w:ascii="Times New Roman" w:hAnsi="Times New Roman" w:cs="Times New Roman"/>
                  <w:sz w:val="20"/>
                  <w:szCs w:val="20"/>
                </w:rPr>
                <w:delText xml:space="preserve"> shall be reported</w:delText>
              </w:r>
              <w:r w:rsidRPr="00610B74" w:rsidDel="008D37EF">
                <w:rPr>
                  <w:rFonts w:ascii="Times New Roman" w:hAnsi="Times New Roman" w:cs="Times New Roman"/>
                  <w:sz w:val="20"/>
                  <w:szCs w:val="20"/>
                </w:rPr>
                <w:delText>: administrative boundaries (e.g. province or county boundaries, e.g. NUTS3 level) or merged postal code areas (e.g. first-two-digit postal code areas, similar to CRESTA 2019[2] low resolution zones).</w:delText>
              </w:r>
            </w:del>
          </w:p>
        </w:tc>
      </w:tr>
      <w:tr w:rsidR="00DE548D" w:rsidRPr="006C2F0D" w14:paraId="4A5520B1" w14:textId="77777777" w:rsidTr="008D5550">
        <w:trPr>
          <w:trHeight w:val="2330"/>
        </w:trPr>
        <w:tc>
          <w:tcPr>
            <w:tcW w:w="1425" w:type="dxa"/>
            <w:hideMark/>
          </w:tcPr>
          <w:p w14:paraId="4A5520A6" w14:textId="77777777" w:rsidR="00DE548D" w:rsidRPr="0061769B" w:rsidRDefault="00335000" w:rsidP="00372912">
            <w:pPr>
              <w:pStyle w:val="NoSpacing"/>
              <w:jc w:val="both"/>
              <w:rPr>
                <w:rFonts w:ascii="Times New Roman" w:hAnsi="Times New Roman" w:cs="Times New Roman"/>
                <w:sz w:val="20"/>
                <w:szCs w:val="20"/>
              </w:rPr>
            </w:pPr>
            <w:r>
              <w:rPr>
                <w:rFonts w:ascii="Times New Roman" w:hAnsi="Times New Roman" w:cs="Times New Roman"/>
                <w:sz w:val="20"/>
              </w:rPr>
              <w:lastRenderedPageBreak/>
              <w:t>C0200</w:t>
            </w:r>
          </w:p>
        </w:tc>
        <w:tc>
          <w:tcPr>
            <w:tcW w:w="1944" w:type="dxa"/>
            <w:hideMark/>
          </w:tcPr>
          <w:p w14:paraId="4A5520A7" w14:textId="77777777" w:rsidR="00DE548D" w:rsidRPr="0061769B" w:rsidRDefault="00DE548D" w:rsidP="00372912">
            <w:pPr>
              <w:spacing w:after="200" w:line="276" w:lineRule="auto"/>
              <w:jc w:val="both"/>
              <w:rPr>
                <w:rFonts w:ascii="Times New Roman" w:hAnsi="Times New Roman" w:cs="Times New Roman"/>
                <w:sz w:val="20"/>
                <w:szCs w:val="20"/>
              </w:rPr>
            </w:pPr>
            <w:r w:rsidRPr="0061769B">
              <w:rPr>
                <w:rFonts w:ascii="Times New Roman" w:hAnsi="Times New Roman" w:cs="Times New Roman"/>
                <w:sz w:val="20"/>
                <w:szCs w:val="20"/>
              </w:rPr>
              <w:t>Issuer Name</w:t>
            </w:r>
          </w:p>
        </w:tc>
        <w:tc>
          <w:tcPr>
            <w:tcW w:w="5698" w:type="dxa"/>
            <w:hideMark/>
          </w:tcPr>
          <w:p w14:paraId="4A5520A8" w14:textId="77777777" w:rsidR="00DE548D" w:rsidRPr="0061769B" w:rsidRDefault="00DE548D" w:rsidP="00372912">
            <w:pPr>
              <w:spacing w:after="200" w:line="276" w:lineRule="auto"/>
              <w:jc w:val="both"/>
              <w:rPr>
                <w:rFonts w:ascii="Times New Roman" w:hAnsi="Times New Roman" w:cs="Times New Roman"/>
                <w:sz w:val="20"/>
                <w:szCs w:val="20"/>
              </w:rPr>
            </w:pPr>
            <w:r w:rsidRPr="0061769B">
              <w:rPr>
                <w:rFonts w:ascii="Times New Roman" w:hAnsi="Times New Roman" w:cs="Times New Roman"/>
                <w:sz w:val="20"/>
                <w:szCs w:val="20"/>
              </w:rPr>
              <w:t xml:space="preserve">Name of the issuer, defined as the </w:t>
            </w:r>
            <w:r w:rsidR="008705FE" w:rsidRPr="008705FE">
              <w:rPr>
                <w:rFonts w:ascii="Times New Roman" w:hAnsi="Times New Roman" w:cs="Times New Roman"/>
                <w:sz w:val="20"/>
                <w:szCs w:val="20"/>
              </w:rPr>
              <w:t>entity that issues assets to investors</w:t>
            </w:r>
            <w:r>
              <w:rPr>
                <w:rFonts w:ascii="Times New Roman" w:hAnsi="Times New Roman" w:cs="Times New Roman"/>
                <w:sz w:val="20"/>
                <w:szCs w:val="20"/>
              </w:rPr>
              <w:t>.</w:t>
            </w:r>
            <w:r w:rsidRPr="0061769B">
              <w:rPr>
                <w:rFonts w:ascii="Times New Roman" w:hAnsi="Times New Roman" w:cs="Times New Roman"/>
                <w:sz w:val="20"/>
                <w:szCs w:val="20"/>
              </w:rPr>
              <w:t xml:space="preserve"> </w:t>
            </w:r>
          </w:p>
          <w:p w14:paraId="4A5520A9" w14:textId="77777777" w:rsidR="00DE548D" w:rsidRDefault="00DE548D" w:rsidP="00372912">
            <w:pPr>
              <w:jc w:val="both"/>
              <w:rPr>
                <w:rFonts w:ascii="Times New Roman" w:hAnsi="Times New Roman" w:cs="Times New Roman"/>
                <w:sz w:val="20"/>
                <w:szCs w:val="20"/>
              </w:rPr>
            </w:pPr>
            <w:r w:rsidRPr="0061769B">
              <w:rPr>
                <w:rFonts w:ascii="Times New Roman" w:hAnsi="Times New Roman" w:cs="Times New Roman"/>
                <w:sz w:val="20"/>
                <w:szCs w:val="20"/>
              </w:rPr>
              <w:t xml:space="preserve">When available, this item corresponds to the entity name in the LEI database. When </w:t>
            </w:r>
            <w:r w:rsidRPr="006C2F0D">
              <w:rPr>
                <w:rFonts w:ascii="Times New Roman" w:hAnsi="Times New Roman" w:cs="Times New Roman"/>
                <w:sz w:val="20"/>
                <w:szCs w:val="20"/>
              </w:rPr>
              <w:t xml:space="preserve">this is </w:t>
            </w:r>
            <w:r w:rsidRPr="0061769B">
              <w:rPr>
                <w:rFonts w:ascii="Times New Roman" w:hAnsi="Times New Roman" w:cs="Times New Roman"/>
                <w:sz w:val="20"/>
                <w:szCs w:val="20"/>
              </w:rPr>
              <w:t xml:space="preserve">not available corresponds to </w:t>
            </w:r>
            <w:r w:rsidRPr="006C2F0D">
              <w:rPr>
                <w:rFonts w:ascii="Times New Roman" w:hAnsi="Times New Roman" w:cs="Times New Roman"/>
                <w:sz w:val="20"/>
                <w:szCs w:val="20"/>
              </w:rPr>
              <w:t xml:space="preserve">the legal </w:t>
            </w:r>
            <w:r w:rsidRPr="0061769B">
              <w:rPr>
                <w:rFonts w:ascii="Times New Roman" w:hAnsi="Times New Roman" w:cs="Times New Roman"/>
                <w:sz w:val="20"/>
                <w:szCs w:val="20"/>
              </w:rPr>
              <w:t>name.</w:t>
            </w:r>
          </w:p>
          <w:p w14:paraId="4A5520AA" w14:textId="77777777" w:rsidR="00DE548D" w:rsidRPr="006C2F0D" w:rsidRDefault="00DE548D" w:rsidP="00372912">
            <w:pPr>
              <w:jc w:val="both"/>
              <w:rPr>
                <w:rFonts w:ascii="Times New Roman" w:hAnsi="Times New Roman" w:cs="Times New Roman"/>
                <w:sz w:val="20"/>
                <w:szCs w:val="20"/>
              </w:rPr>
            </w:pPr>
          </w:p>
          <w:p w14:paraId="4A5520AB" w14:textId="77777777" w:rsidR="00DE548D" w:rsidRPr="0061769B" w:rsidRDefault="00DE548D" w:rsidP="00372912">
            <w:pPr>
              <w:spacing w:after="200" w:line="276" w:lineRule="auto"/>
              <w:jc w:val="both"/>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14:paraId="4A5520AC" w14:textId="13FFBEC6" w:rsidR="00DE548D" w:rsidRDefault="00DE548D" w:rsidP="00372912">
            <w:pPr>
              <w:pStyle w:val="ListParagraph"/>
              <w:numPr>
                <w:ilvl w:val="0"/>
                <w:numId w:val="4"/>
              </w:numPr>
              <w:jc w:val="both"/>
              <w:rPr>
                <w:rFonts w:ascii="Times New Roman" w:hAnsi="Times New Roman" w:cs="Times New Roman"/>
                <w:sz w:val="20"/>
                <w:szCs w:val="20"/>
              </w:rPr>
            </w:pPr>
            <w:r w:rsidRPr="006C2F0D">
              <w:rPr>
                <w:rFonts w:ascii="Times New Roman" w:hAnsi="Times New Roman" w:cs="Times New Roman"/>
                <w:sz w:val="20"/>
                <w:szCs w:val="20"/>
              </w:rPr>
              <w:t>Regarding CIC category 4 – Collective Investments Undertakings, the issuer name is the name of the fund manager</w:t>
            </w:r>
            <w:r w:rsidR="00AB49B2">
              <w:rPr>
                <w:rFonts w:ascii="Times New Roman" w:hAnsi="Times New Roman" w:cs="Times New Roman"/>
                <w:sz w:val="20"/>
                <w:szCs w:val="20"/>
              </w:rPr>
              <w:t xml:space="preserve"> </w:t>
            </w:r>
            <w:r w:rsidR="00DD0BD3" w:rsidRPr="00DD0BD3">
              <w:rPr>
                <w:rFonts w:ascii="Times New Roman" w:hAnsi="Times New Roman" w:cs="Times New Roman"/>
                <w:sz w:val="20"/>
                <w:szCs w:val="20"/>
              </w:rPr>
              <w:t>(entity). The authorised management company who can and is responsible for managing the fund is the one to be reported regardless</w:t>
            </w:r>
            <w:r w:rsidR="003A0E5C">
              <w:rPr>
                <w:rFonts w:ascii="Times New Roman" w:hAnsi="Times New Roman" w:cs="Times New Roman"/>
                <w:sz w:val="20"/>
                <w:szCs w:val="20"/>
              </w:rPr>
              <w:t xml:space="preserve"> if</w:t>
            </w:r>
            <w:r w:rsidR="00DD0BD3" w:rsidRPr="00DD0BD3">
              <w:rPr>
                <w:rFonts w:ascii="Times New Roman" w:hAnsi="Times New Roman" w:cs="Times New Roman"/>
                <w:sz w:val="20"/>
                <w:szCs w:val="20"/>
              </w:rPr>
              <w:t xml:space="preserve"> some activities have been outsourced, including the actual management of the portfolio, i.e. the decision on buying/selling</w:t>
            </w:r>
            <w:r w:rsidRPr="006C2F0D">
              <w:rPr>
                <w:rFonts w:ascii="Times New Roman" w:hAnsi="Times New Roman" w:cs="Times New Roman"/>
                <w:sz w:val="20"/>
                <w:szCs w:val="20"/>
              </w:rPr>
              <w:t>;</w:t>
            </w:r>
          </w:p>
          <w:p w14:paraId="4A5520AD" w14:textId="77777777" w:rsidR="008705FE" w:rsidRPr="006E5FC3" w:rsidRDefault="008705FE" w:rsidP="00372912">
            <w:pPr>
              <w:pStyle w:val="ListParagraph"/>
              <w:numPr>
                <w:ilvl w:val="0"/>
                <w:numId w:val="4"/>
              </w:numPr>
              <w:jc w:val="both"/>
              <w:rPr>
                <w:rFonts w:ascii="Times New Roman" w:hAnsi="Times New Roman" w:cs="Times New Roman"/>
                <w:sz w:val="20"/>
                <w:szCs w:val="20"/>
              </w:rPr>
            </w:pPr>
            <w:r>
              <w:rPr>
                <w:rFonts w:ascii="Times New Roman" w:hAnsi="Times New Roman" w:cs="Times New Roman"/>
                <w:sz w:val="20"/>
                <w:szCs w:val="20"/>
              </w:rPr>
              <w:t>Regarding CIC category 7 – Cash and deposits (excluding CIC 71 and CIC 75), the issuer name is the name of the depositary entity;</w:t>
            </w:r>
          </w:p>
          <w:p w14:paraId="4A5520AE" w14:textId="12BCCEF1" w:rsidR="008705FE" w:rsidRDefault="00DE548D" w:rsidP="00372912">
            <w:pPr>
              <w:pStyle w:val="ListParagraph"/>
              <w:numPr>
                <w:ilvl w:val="0"/>
                <w:numId w:val="4"/>
              </w:numPr>
              <w:jc w:val="both"/>
              <w:rPr>
                <w:rFonts w:ascii="Times New Roman" w:hAnsi="Times New Roman" w:cs="Times New Roman"/>
                <w:sz w:val="20"/>
                <w:szCs w:val="20"/>
              </w:rPr>
            </w:pPr>
            <w:r w:rsidRPr="0061769B">
              <w:rPr>
                <w:rFonts w:ascii="Times New Roman" w:hAnsi="Times New Roman" w:cs="Times New Roman"/>
                <w:sz w:val="20"/>
                <w:szCs w:val="20"/>
              </w:rPr>
              <w:t>Regarding CIC</w:t>
            </w:r>
            <w:r w:rsidR="00610B74">
              <w:rPr>
                <w:rFonts w:ascii="Times New Roman" w:hAnsi="Times New Roman" w:cs="Times New Roman"/>
                <w:sz w:val="20"/>
                <w:szCs w:val="20"/>
              </w:rPr>
              <w:t xml:space="preserve"> 87 and CIC 88</w:t>
            </w:r>
            <w:r w:rsidRPr="0061769B">
              <w:rPr>
                <w:rFonts w:ascii="Times New Roman" w:hAnsi="Times New Roman" w:cs="Times New Roman"/>
                <w:sz w:val="20"/>
                <w:szCs w:val="20"/>
              </w:rPr>
              <w:t>, this item shall contain “Loans to AMSB members” or “Loans to other natural persons”, according to its nature</w:t>
            </w:r>
            <w:r w:rsidR="008705FE">
              <w:rPr>
                <w:rFonts w:ascii="Times New Roman" w:hAnsi="Times New Roman" w:cs="Times New Roman"/>
                <w:sz w:val="20"/>
                <w:szCs w:val="20"/>
              </w:rPr>
              <w:t>,</w:t>
            </w:r>
            <w:r w:rsidR="008705FE" w:rsidRPr="0061769B">
              <w:rPr>
                <w:rFonts w:ascii="Times New Roman" w:hAnsi="Times New Roman" w:cs="Times New Roman"/>
                <w:sz w:val="20"/>
                <w:szCs w:val="20"/>
              </w:rPr>
              <w:t xml:space="preserve"> as those assets are not required to be individualised</w:t>
            </w:r>
            <w:r w:rsidR="008705FE" w:rsidRPr="006C2F0D">
              <w:rPr>
                <w:rFonts w:ascii="Times New Roman" w:hAnsi="Times New Roman" w:cs="Times New Roman"/>
                <w:sz w:val="20"/>
                <w:szCs w:val="20"/>
              </w:rPr>
              <w:t>;</w:t>
            </w:r>
          </w:p>
          <w:p w14:paraId="4A5520AF" w14:textId="705BB1D0" w:rsidR="00DE548D" w:rsidRPr="006E5FC3" w:rsidRDefault="008705FE" w:rsidP="00372912">
            <w:pPr>
              <w:pStyle w:val="ListParagraph"/>
              <w:numPr>
                <w:ilvl w:val="0"/>
                <w:numId w:val="4"/>
              </w:numPr>
              <w:jc w:val="both"/>
              <w:rPr>
                <w:rFonts w:ascii="Times New Roman" w:hAnsi="Times New Roman" w:cs="Times New Roman"/>
                <w:sz w:val="20"/>
                <w:szCs w:val="20"/>
              </w:rPr>
            </w:pPr>
            <w:r>
              <w:rPr>
                <w:rFonts w:ascii="Times New Roman" w:hAnsi="Times New Roman" w:cs="Times New Roman"/>
                <w:sz w:val="20"/>
                <w:szCs w:val="20"/>
              </w:rPr>
              <w:t xml:space="preserve">Regarding CIC </w:t>
            </w:r>
            <w:r w:rsidR="00610B74">
              <w:rPr>
                <w:rFonts w:ascii="Times New Roman" w:hAnsi="Times New Roman" w:cs="Times New Roman"/>
                <w:sz w:val="20"/>
                <w:szCs w:val="20"/>
              </w:rPr>
              <w:t xml:space="preserve">category </w:t>
            </w:r>
            <w:r>
              <w:rPr>
                <w:rFonts w:ascii="Times New Roman" w:hAnsi="Times New Roman" w:cs="Times New Roman"/>
                <w:sz w:val="20"/>
                <w:szCs w:val="20"/>
              </w:rPr>
              <w:t xml:space="preserve">8 </w:t>
            </w:r>
            <w:r w:rsidRPr="0061769B">
              <w:rPr>
                <w:rFonts w:ascii="Times New Roman" w:hAnsi="Times New Roman" w:cs="Times New Roman"/>
                <w:sz w:val="20"/>
                <w:szCs w:val="20"/>
              </w:rPr>
              <w:t>– Mortgages and Loans</w:t>
            </w:r>
            <w:r>
              <w:rPr>
                <w:rFonts w:ascii="Times New Roman" w:hAnsi="Times New Roman" w:cs="Times New Roman"/>
                <w:sz w:val="20"/>
                <w:szCs w:val="20"/>
              </w:rPr>
              <w:t xml:space="preserve">, other than </w:t>
            </w:r>
            <w:r w:rsidRPr="0061769B">
              <w:rPr>
                <w:rFonts w:ascii="Times New Roman" w:hAnsi="Times New Roman" w:cs="Times New Roman"/>
                <w:sz w:val="20"/>
                <w:szCs w:val="20"/>
              </w:rPr>
              <w:t>mortgage and loans</w:t>
            </w:r>
            <w:r w:rsidR="00610B74">
              <w:rPr>
                <w:rFonts w:ascii="Times New Roman" w:hAnsi="Times New Roman" w:cs="Times New Roman"/>
                <w:sz w:val="20"/>
                <w:szCs w:val="20"/>
              </w:rPr>
              <w:t>, other than CIC 87 and CIC 88</w:t>
            </w:r>
            <w:r>
              <w:rPr>
                <w:rFonts w:ascii="Times New Roman" w:hAnsi="Times New Roman" w:cs="Times New Roman"/>
                <w:sz w:val="20"/>
                <w:szCs w:val="20"/>
              </w:rPr>
              <w:t xml:space="preserve"> the information shall relate to the borrower;</w:t>
            </w:r>
            <w:r w:rsidR="00DE548D" w:rsidRPr="006E5FC3">
              <w:rPr>
                <w:rFonts w:ascii="Times New Roman" w:hAnsi="Times New Roman" w:cs="Times New Roman"/>
                <w:sz w:val="20"/>
                <w:szCs w:val="20"/>
              </w:rPr>
              <w:t>;</w:t>
            </w:r>
          </w:p>
          <w:p w14:paraId="4A5520B0" w14:textId="77777777" w:rsidR="00DE548D" w:rsidRPr="00102172" w:rsidRDefault="00DE548D" w:rsidP="00372912">
            <w:pPr>
              <w:pStyle w:val="ListParagraph"/>
              <w:numPr>
                <w:ilvl w:val="0"/>
                <w:numId w:val="4"/>
              </w:numPr>
              <w:jc w:val="both"/>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for CIC </w:t>
            </w:r>
            <w:r w:rsidR="008705FE" w:rsidRPr="008705FE">
              <w:rPr>
                <w:rFonts w:ascii="Times New Roman" w:hAnsi="Times New Roman" w:cs="Times New Roman"/>
                <w:sz w:val="20"/>
                <w:szCs w:val="20"/>
              </w:rPr>
              <w:t>71, CIC 75 - Cash and</w:t>
            </w:r>
            <w:r w:rsidR="00102172">
              <w:rPr>
                <w:rFonts w:ascii="Times New Roman" w:hAnsi="Times New Roman" w:cs="Times New Roman"/>
                <w:sz w:val="20"/>
                <w:szCs w:val="20"/>
              </w:rPr>
              <w:t xml:space="preserve"> 9 – Property.</w:t>
            </w:r>
          </w:p>
        </w:tc>
      </w:tr>
      <w:tr w:rsidR="00DE548D" w:rsidRPr="006C2F0D" w14:paraId="4A5520BB" w14:textId="77777777" w:rsidTr="008D5550">
        <w:trPr>
          <w:trHeight w:val="300"/>
        </w:trPr>
        <w:tc>
          <w:tcPr>
            <w:tcW w:w="1425" w:type="dxa"/>
            <w:hideMark/>
          </w:tcPr>
          <w:p w14:paraId="4A5520B2" w14:textId="77777777" w:rsidR="00DE548D" w:rsidRPr="00566107" w:rsidRDefault="00335000" w:rsidP="00372912">
            <w:pPr>
              <w:pStyle w:val="NoSpacing"/>
              <w:jc w:val="both"/>
              <w:rPr>
                <w:rFonts w:ascii="Times New Roman" w:hAnsi="Times New Roman" w:cs="Times New Roman"/>
                <w:sz w:val="20"/>
                <w:szCs w:val="20"/>
              </w:rPr>
            </w:pPr>
            <w:r>
              <w:rPr>
                <w:rFonts w:ascii="Times New Roman" w:hAnsi="Times New Roman" w:cs="Times New Roman"/>
                <w:sz w:val="20"/>
              </w:rPr>
              <w:t>C0210</w:t>
            </w:r>
          </w:p>
        </w:tc>
        <w:tc>
          <w:tcPr>
            <w:tcW w:w="1944" w:type="dxa"/>
            <w:hideMark/>
          </w:tcPr>
          <w:p w14:paraId="4A5520B3" w14:textId="77777777" w:rsidR="00DE548D" w:rsidRPr="00566107" w:rsidRDefault="00DE548D" w:rsidP="00372912">
            <w:pPr>
              <w:spacing w:after="200" w:line="276" w:lineRule="auto"/>
              <w:jc w:val="both"/>
              <w:rPr>
                <w:rFonts w:ascii="Times New Roman" w:hAnsi="Times New Roman" w:cs="Times New Roman"/>
                <w:sz w:val="20"/>
                <w:szCs w:val="20"/>
              </w:rPr>
            </w:pPr>
            <w:r w:rsidRPr="0061769B">
              <w:rPr>
                <w:rFonts w:ascii="Times New Roman" w:hAnsi="Times New Roman" w:cs="Times New Roman"/>
                <w:sz w:val="20"/>
                <w:szCs w:val="20"/>
              </w:rPr>
              <w:t>Issuer Code</w:t>
            </w:r>
          </w:p>
        </w:tc>
        <w:tc>
          <w:tcPr>
            <w:tcW w:w="5698" w:type="dxa"/>
            <w:hideMark/>
          </w:tcPr>
          <w:p w14:paraId="4A5520B4" w14:textId="77777777" w:rsidR="00DE548D" w:rsidRDefault="00C23E0F" w:rsidP="00372912">
            <w:pPr>
              <w:spacing w:after="200" w:line="276" w:lineRule="auto"/>
              <w:jc w:val="both"/>
              <w:rPr>
                <w:rFonts w:ascii="Times New Roman" w:hAnsi="Times New Roman" w:cs="Times New Roman"/>
                <w:sz w:val="20"/>
                <w:szCs w:val="20"/>
              </w:rPr>
            </w:pPr>
            <w:r w:rsidRPr="00D3469E">
              <w:rPr>
                <w:rFonts w:ascii="Times New Roman" w:hAnsi="Times New Roman" w:cs="Times New Roman"/>
                <w:sz w:val="20"/>
                <w:szCs w:val="20"/>
              </w:rPr>
              <w:t xml:space="preserve">Identification </w:t>
            </w:r>
            <w:r w:rsidR="00FF3AE7">
              <w:rPr>
                <w:rFonts w:ascii="Times New Roman" w:hAnsi="Times New Roman" w:cs="Times New Roman"/>
                <w:sz w:val="20"/>
                <w:szCs w:val="20"/>
              </w:rPr>
              <w:t xml:space="preserve">of the issuer </w:t>
            </w:r>
            <w:r w:rsidRPr="00D3469E">
              <w:rPr>
                <w:rFonts w:ascii="Times New Roman" w:hAnsi="Times New Roman" w:cs="Times New Roman"/>
                <w:sz w:val="20"/>
                <w:szCs w:val="20"/>
              </w:rPr>
              <w:t>code</w:t>
            </w:r>
            <w:r>
              <w:rPr>
                <w:rFonts w:ascii="Times New Roman" w:hAnsi="Times New Roman" w:cs="Times New Roman"/>
                <w:sz w:val="20"/>
                <w:szCs w:val="20"/>
              </w:rPr>
              <w:t xml:space="preserve"> using the </w:t>
            </w:r>
            <w:r w:rsidRPr="00D3469E">
              <w:rPr>
                <w:rFonts w:ascii="Times New Roman" w:hAnsi="Times New Roman" w:cs="Times New Roman"/>
                <w:sz w:val="20"/>
                <w:szCs w:val="20"/>
              </w:rPr>
              <w:t>Legal Entity Identifier (LEI) if available</w:t>
            </w:r>
            <w:r>
              <w:rPr>
                <w:rFonts w:ascii="Times New Roman" w:hAnsi="Times New Roman" w:cs="Times New Roman"/>
                <w:sz w:val="20"/>
                <w:szCs w:val="20"/>
              </w:rPr>
              <w:t>.</w:t>
            </w:r>
            <w:r w:rsidR="00DE548D" w:rsidRPr="0061769B">
              <w:rPr>
                <w:rFonts w:ascii="Times New Roman" w:hAnsi="Times New Roman" w:cs="Times New Roman"/>
                <w:sz w:val="20"/>
                <w:szCs w:val="20"/>
              </w:rPr>
              <w:br/>
              <w:t xml:space="preserve">If none is available this item </w:t>
            </w:r>
            <w:r w:rsidR="00DE548D" w:rsidRPr="006C2F0D">
              <w:rPr>
                <w:rFonts w:ascii="Times New Roman" w:hAnsi="Times New Roman" w:cs="Times New Roman"/>
                <w:sz w:val="20"/>
                <w:szCs w:val="20"/>
              </w:rPr>
              <w:t xml:space="preserve">shall </w:t>
            </w:r>
            <w:r w:rsidR="00DE548D" w:rsidRPr="0061769B">
              <w:rPr>
                <w:rFonts w:ascii="Times New Roman" w:hAnsi="Times New Roman" w:cs="Times New Roman"/>
                <w:sz w:val="20"/>
                <w:szCs w:val="20"/>
              </w:rPr>
              <w:t>not be reported.</w:t>
            </w:r>
          </w:p>
          <w:p w14:paraId="4A5520B5" w14:textId="77777777" w:rsidR="008705FE" w:rsidRPr="0061769B" w:rsidRDefault="008705FE" w:rsidP="00372912">
            <w:pPr>
              <w:spacing w:line="276" w:lineRule="auto"/>
              <w:jc w:val="both"/>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14:paraId="4A5520B6" w14:textId="311CFF67" w:rsidR="008705FE" w:rsidRDefault="008705FE" w:rsidP="00372912">
            <w:pPr>
              <w:pStyle w:val="ListParagraph"/>
              <w:numPr>
                <w:ilvl w:val="0"/>
                <w:numId w:val="4"/>
              </w:numPr>
              <w:spacing w:after="200" w:line="276" w:lineRule="auto"/>
              <w:jc w:val="both"/>
              <w:rPr>
                <w:rFonts w:ascii="Times New Roman" w:hAnsi="Times New Roman" w:cs="Times New Roman"/>
                <w:sz w:val="20"/>
                <w:szCs w:val="20"/>
              </w:rPr>
            </w:pPr>
            <w:r w:rsidRPr="006C2F0D">
              <w:rPr>
                <w:rFonts w:ascii="Times New Roman" w:hAnsi="Times New Roman" w:cs="Times New Roman"/>
                <w:sz w:val="20"/>
                <w:szCs w:val="20"/>
              </w:rPr>
              <w:t xml:space="preserve">Regarding CIC category 4 – Collective Investments Undertakings, the issuer </w:t>
            </w:r>
            <w:r>
              <w:rPr>
                <w:rFonts w:ascii="Times New Roman" w:hAnsi="Times New Roman" w:cs="Times New Roman"/>
                <w:sz w:val="20"/>
                <w:szCs w:val="20"/>
              </w:rPr>
              <w:t>code</w:t>
            </w:r>
            <w:r w:rsidRPr="006C2F0D">
              <w:rPr>
                <w:rFonts w:ascii="Times New Roman" w:hAnsi="Times New Roman" w:cs="Times New Roman"/>
                <w:sz w:val="20"/>
                <w:szCs w:val="20"/>
              </w:rPr>
              <w:t xml:space="preserve"> is the </w:t>
            </w:r>
            <w:r>
              <w:rPr>
                <w:rFonts w:ascii="Times New Roman" w:hAnsi="Times New Roman" w:cs="Times New Roman"/>
                <w:sz w:val="20"/>
                <w:szCs w:val="20"/>
              </w:rPr>
              <w:t>code</w:t>
            </w:r>
            <w:r w:rsidRPr="006C2F0D">
              <w:rPr>
                <w:rFonts w:ascii="Times New Roman" w:hAnsi="Times New Roman" w:cs="Times New Roman"/>
                <w:sz w:val="20"/>
                <w:szCs w:val="20"/>
              </w:rPr>
              <w:t xml:space="preserve"> of the fund manager</w:t>
            </w:r>
            <w:r w:rsidR="003077D6">
              <w:rPr>
                <w:rFonts w:ascii="Times New Roman" w:hAnsi="Times New Roman" w:cs="Times New Roman"/>
                <w:sz w:val="20"/>
                <w:szCs w:val="20"/>
              </w:rPr>
              <w:t xml:space="preserve"> </w:t>
            </w:r>
            <w:r w:rsidR="00DD0BD3" w:rsidRPr="00DD0BD3">
              <w:rPr>
                <w:rFonts w:ascii="Times New Roman" w:hAnsi="Times New Roman" w:cs="Times New Roman"/>
                <w:sz w:val="20"/>
                <w:szCs w:val="20"/>
              </w:rPr>
              <w:t xml:space="preserve">(entity). The authorised management company who can and is responsible for managing the fund is the one to be reported regardless </w:t>
            </w:r>
            <w:r w:rsidR="003A0E5C">
              <w:rPr>
                <w:rFonts w:ascii="Times New Roman" w:hAnsi="Times New Roman" w:cs="Times New Roman"/>
                <w:sz w:val="20"/>
                <w:szCs w:val="20"/>
              </w:rPr>
              <w:t xml:space="preserve">if </w:t>
            </w:r>
            <w:r w:rsidR="00DD0BD3" w:rsidRPr="00DD0BD3">
              <w:rPr>
                <w:rFonts w:ascii="Times New Roman" w:hAnsi="Times New Roman" w:cs="Times New Roman"/>
                <w:sz w:val="20"/>
                <w:szCs w:val="20"/>
              </w:rPr>
              <w:t>some activities have been outsourced, including the actual management of the portfolio, i.e. the decision on buying/selling</w:t>
            </w:r>
            <w:r w:rsidRPr="006C2F0D">
              <w:rPr>
                <w:rFonts w:ascii="Times New Roman" w:hAnsi="Times New Roman" w:cs="Times New Roman"/>
                <w:sz w:val="20"/>
                <w:szCs w:val="20"/>
              </w:rPr>
              <w:t>;</w:t>
            </w:r>
          </w:p>
          <w:p w14:paraId="4A5520B7" w14:textId="77777777" w:rsidR="008705FE" w:rsidRPr="006C2F0D" w:rsidRDefault="008705FE" w:rsidP="00372912">
            <w:pPr>
              <w:pStyle w:val="ListParagraph"/>
              <w:numPr>
                <w:ilvl w:val="0"/>
                <w:numId w:val="4"/>
              </w:numPr>
              <w:spacing w:after="200" w:line="276" w:lineRule="auto"/>
              <w:jc w:val="both"/>
              <w:rPr>
                <w:rFonts w:ascii="Times New Roman" w:hAnsi="Times New Roman" w:cs="Times New Roman"/>
                <w:sz w:val="20"/>
                <w:szCs w:val="20"/>
              </w:rPr>
            </w:pPr>
            <w:r>
              <w:rPr>
                <w:rFonts w:ascii="Times New Roman" w:hAnsi="Times New Roman" w:cs="Times New Roman"/>
                <w:sz w:val="20"/>
                <w:szCs w:val="20"/>
              </w:rPr>
              <w:t>Regarding CIC category 7 – Cash and deposits (excluding CIC 71 and CIC 75), the issuer code is the code of the depositary entity</w:t>
            </w:r>
          </w:p>
          <w:p w14:paraId="4A5520B8" w14:textId="08C17698" w:rsidR="008705FE" w:rsidRDefault="008705FE" w:rsidP="00372912">
            <w:pPr>
              <w:pStyle w:val="ListParagraph"/>
              <w:numPr>
                <w:ilvl w:val="0"/>
                <w:numId w:val="4"/>
              </w:numPr>
              <w:jc w:val="both"/>
              <w:rPr>
                <w:rFonts w:ascii="Times New Roman" w:hAnsi="Times New Roman" w:cs="Times New Roman"/>
                <w:sz w:val="20"/>
                <w:szCs w:val="20"/>
              </w:rPr>
            </w:pPr>
            <w:r>
              <w:rPr>
                <w:rFonts w:ascii="Times New Roman" w:hAnsi="Times New Roman" w:cs="Times New Roman"/>
                <w:sz w:val="20"/>
                <w:szCs w:val="20"/>
              </w:rPr>
              <w:t xml:space="preserve">Regarding CIC </w:t>
            </w:r>
            <w:r w:rsidR="00610B74">
              <w:rPr>
                <w:rFonts w:ascii="Times New Roman" w:hAnsi="Times New Roman" w:cs="Times New Roman"/>
                <w:sz w:val="20"/>
                <w:szCs w:val="20"/>
              </w:rPr>
              <w:t xml:space="preserve">category </w:t>
            </w:r>
            <w:r>
              <w:rPr>
                <w:rFonts w:ascii="Times New Roman" w:hAnsi="Times New Roman" w:cs="Times New Roman"/>
                <w:sz w:val="20"/>
                <w:szCs w:val="20"/>
              </w:rPr>
              <w:t xml:space="preserve">8 </w:t>
            </w:r>
            <w:r w:rsidRPr="0061769B">
              <w:rPr>
                <w:rFonts w:ascii="Times New Roman" w:hAnsi="Times New Roman" w:cs="Times New Roman"/>
                <w:sz w:val="20"/>
                <w:szCs w:val="20"/>
              </w:rPr>
              <w:t>– Mortgages and Loans</w:t>
            </w:r>
            <w:r>
              <w:rPr>
                <w:rFonts w:ascii="Times New Roman" w:hAnsi="Times New Roman" w:cs="Times New Roman"/>
                <w:sz w:val="20"/>
                <w:szCs w:val="20"/>
              </w:rPr>
              <w:t xml:space="preserve">, other than </w:t>
            </w:r>
            <w:r w:rsidRPr="0061769B">
              <w:rPr>
                <w:rFonts w:ascii="Times New Roman" w:hAnsi="Times New Roman" w:cs="Times New Roman"/>
                <w:sz w:val="20"/>
                <w:szCs w:val="20"/>
              </w:rPr>
              <w:t>mortgage and loans</w:t>
            </w:r>
            <w:r w:rsidR="00610B74">
              <w:rPr>
                <w:rFonts w:ascii="Times New Roman" w:hAnsi="Times New Roman" w:cs="Times New Roman"/>
                <w:sz w:val="20"/>
                <w:szCs w:val="20"/>
              </w:rPr>
              <w:t>, other than CIC 87 and CIC 88</w:t>
            </w:r>
            <w:r>
              <w:rPr>
                <w:rFonts w:ascii="Times New Roman" w:hAnsi="Times New Roman" w:cs="Times New Roman"/>
                <w:sz w:val="20"/>
                <w:szCs w:val="20"/>
              </w:rPr>
              <w:t xml:space="preserve"> the information shall relate to the borrower;</w:t>
            </w:r>
          </w:p>
          <w:p w14:paraId="4A5520B9" w14:textId="77777777" w:rsidR="008705FE" w:rsidRPr="006E5FC3" w:rsidRDefault="008705FE" w:rsidP="00372912">
            <w:pPr>
              <w:pStyle w:val="ListParagraph"/>
              <w:jc w:val="both"/>
              <w:rPr>
                <w:rFonts w:ascii="Times New Roman" w:hAnsi="Times New Roman" w:cs="Times New Roman"/>
                <w:sz w:val="20"/>
                <w:szCs w:val="20"/>
              </w:rPr>
            </w:pPr>
            <w:r w:rsidRPr="006E5FC3">
              <w:rPr>
                <w:rFonts w:ascii="Times New Roman" w:hAnsi="Times New Roman" w:cs="Times New Roman"/>
                <w:sz w:val="20"/>
                <w:szCs w:val="20"/>
              </w:rPr>
              <w:t>This item is not applicable for CIC 71, CIC 75and CIC category 9 – Property;</w:t>
            </w:r>
          </w:p>
          <w:p w14:paraId="4A5520BA" w14:textId="00EF6CC8" w:rsidR="00DE548D" w:rsidRPr="00102172" w:rsidRDefault="00DE548D" w:rsidP="00372912">
            <w:pPr>
              <w:pStyle w:val="ListParagraph"/>
              <w:numPr>
                <w:ilvl w:val="0"/>
                <w:numId w:val="4"/>
              </w:numPr>
              <w:jc w:val="both"/>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to CIC </w:t>
            </w:r>
            <w:r w:rsidR="00610B74">
              <w:rPr>
                <w:rFonts w:ascii="Times New Roman" w:hAnsi="Times New Roman" w:cs="Times New Roman"/>
                <w:sz w:val="20"/>
                <w:szCs w:val="20"/>
              </w:rPr>
              <w:t>87 and CIC 88</w:t>
            </w:r>
            <w:r w:rsidRPr="0061769B">
              <w:rPr>
                <w:rFonts w:ascii="Times New Roman" w:hAnsi="Times New Roman" w:cs="Times New Roman"/>
                <w:sz w:val="20"/>
                <w:szCs w:val="20"/>
              </w:rPr>
              <w:t>.</w:t>
            </w:r>
          </w:p>
        </w:tc>
      </w:tr>
      <w:tr w:rsidR="00DE548D" w:rsidRPr="006C2F0D" w14:paraId="4A5520C3" w14:textId="77777777" w:rsidTr="008D5550">
        <w:trPr>
          <w:trHeight w:val="204"/>
        </w:trPr>
        <w:tc>
          <w:tcPr>
            <w:tcW w:w="1425" w:type="dxa"/>
            <w:hideMark/>
          </w:tcPr>
          <w:p w14:paraId="4A5520BC" w14:textId="77777777" w:rsidR="00DE548D" w:rsidRPr="00566107" w:rsidRDefault="00335000" w:rsidP="00372912">
            <w:pPr>
              <w:pStyle w:val="NoSpacing"/>
              <w:jc w:val="both"/>
              <w:rPr>
                <w:rFonts w:ascii="Times New Roman" w:hAnsi="Times New Roman" w:cs="Times New Roman"/>
                <w:sz w:val="20"/>
                <w:szCs w:val="20"/>
              </w:rPr>
            </w:pPr>
            <w:r>
              <w:rPr>
                <w:rFonts w:ascii="Times New Roman" w:hAnsi="Times New Roman" w:cs="Times New Roman"/>
                <w:sz w:val="20"/>
              </w:rPr>
              <w:t>C0220</w:t>
            </w:r>
          </w:p>
        </w:tc>
        <w:tc>
          <w:tcPr>
            <w:tcW w:w="1944" w:type="dxa"/>
            <w:hideMark/>
          </w:tcPr>
          <w:p w14:paraId="4A5520BD" w14:textId="77777777" w:rsidR="00DE548D" w:rsidRPr="00566107" w:rsidRDefault="00DE548D" w:rsidP="00372912">
            <w:pPr>
              <w:spacing w:after="200" w:line="276" w:lineRule="auto"/>
              <w:jc w:val="both"/>
              <w:rPr>
                <w:rFonts w:ascii="Times New Roman" w:hAnsi="Times New Roman" w:cs="Times New Roman"/>
                <w:sz w:val="20"/>
                <w:szCs w:val="20"/>
              </w:rPr>
            </w:pPr>
            <w:r w:rsidRPr="0061769B">
              <w:rPr>
                <w:rFonts w:ascii="Times New Roman" w:hAnsi="Times New Roman" w:cs="Times New Roman"/>
                <w:sz w:val="20"/>
                <w:szCs w:val="20"/>
              </w:rPr>
              <w:t>Type of issuer code</w:t>
            </w:r>
          </w:p>
        </w:tc>
        <w:tc>
          <w:tcPr>
            <w:tcW w:w="5698" w:type="dxa"/>
            <w:hideMark/>
          </w:tcPr>
          <w:p w14:paraId="4A5520BE" w14:textId="77777777" w:rsidR="00DE548D" w:rsidRDefault="00DE548D" w:rsidP="00372912">
            <w:pPr>
              <w:spacing w:after="200" w:line="276" w:lineRule="auto"/>
              <w:jc w:val="both"/>
              <w:rPr>
                <w:rFonts w:ascii="Times New Roman" w:hAnsi="Times New Roman" w:cs="Times New Roman"/>
                <w:sz w:val="20"/>
                <w:szCs w:val="20"/>
              </w:rPr>
            </w:pPr>
            <w:r w:rsidRPr="0061769B">
              <w:rPr>
                <w:rFonts w:ascii="Times New Roman" w:hAnsi="Times New Roman" w:cs="Times New Roman"/>
                <w:sz w:val="20"/>
                <w:szCs w:val="20"/>
              </w:rPr>
              <w:t>Identification of the</w:t>
            </w:r>
            <w:r>
              <w:rPr>
                <w:rFonts w:ascii="Times New Roman" w:hAnsi="Times New Roman" w:cs="Times New Roman"/>
                <w:sz w:val="20"/>
                <w:szCs w:val="20"/>
              </w:rPr>
              <w:t xml:space="preserve"> type of</w:t>
            </w:r>
            <w:r w:rsidRPr="0061769B">
              <w:rPr>
                <w:rFonts w:ascii="Times New Roman" w:hAnsi="Times New Roman" w:cs="Times New Roman"/>
                <w:sz w:val="20"/>
                <w:szCs w:val="20"/>
              </w:rPr>
              <w:t xml:space="preserve"> code used for the “Issuer Code” item. One of the options in the following closed list shall be used:</w:t>
            </w:r>
          </w:p>
          <w:p w14:paraId="4A5520BF" w14:textId="77777777" w:rsidR="005362D3" w:rsidRDefault="00DE548D" w:rsidP="00372912">
            <w:pPr>
              <w:tabs>
                <w:tab w:val="left" w:pos="1002"/>
              </w:tabs>
              <w:spacing w:line="276" w:lineRule="auto"/>
              <w:jc w:val="both"/>
              <w:rPr>
                <w:rFonts w:ascii="Times New Roman" w:hAnsi="Times New Roman" w:cs="Times New Roman"/>
                <w:sz w:val="20"/>
                <w:szCs w:val="20"/>
              </w:rPr>
            </w:pPr>
            <w:r w:rsidRPr="006C2F0D">
              <w:rPr>
                <w:rFonts w:ascii="Times New Roman" w:hAnsi="Times New Roman" w:cs="Times New Roman"/>
                <w:sz w:val="20"/>
                <w:szCs w:val="20"/>
              </w:rPr>
              <w:t>1 -</w:t>
            </w:r>
            <w:r w:rsidRPr="0061769B">
              <w:rPr>
                <w:rFonts w:ascii="Times New Roman" w:hAnsi="Times New Roman" w:cs="Times New Roman"/>
                <w:sz w:val="20"/>
                <w:szCs w:val="20"/>
              </w:rPr>
              <w:t xml:space="preserve"> LEI </w:t>
            </w:r>
            <w:r w:rsidR="00C23E0F">
              <w:rPr>
                <w:rFonts w:ascii="Times New Roman" w:hAnsi="Times New Roman" w:cs="Times New Roman"/>
                <w:sz w:val="20"/>
                <w:szCs w:val="20"/>
              </w:rPr>
              <w:tab/>
            </w:r>
          </w:p>
          <w:p w14:paraId="4A5520C0" w14:textId="77777777" w:rsidR="005362D3" w:rsidRDefault="005362D3" w:rsidP="00372912">
            <w:pPr>
              <w:spacing w:after="200" w:line="276" w:lineRule="auto"/>
              <w:jc w:val="both"/>
              <w:rPr>
                <w:rFonts w:ascii="Times New Roman" w:hAnsi="Times New Roman" w:cs="Times New Roman"/>
                <w:sz w:val="20"/>
                <w:szCs w:val="20"/>
              </w:rPr>
            </w:pPr>
            <w:r>
              <w:rPr>
                <w:rFonts w:ascii="Times New Roman" w:hAnsi="Times New Roman" w:cs="Times New Roman"/>
                <w:sz w:val="20"/>
                <w:szCs w:val="20"/>
              </w:rPr>
              <w:t>9 – None</w:t>
            </w:r>
          </w:p>
          <w:p w14:paraId="4A5520C1" w14:textId="7C2CD3AC" w:rsidR="00DE548D" w:rsidRPr="0061769B" w:rsidRDefault="00DE548D" w:rsidP="00372912">
            <w:pPr>
              <w:spacing w:after="200" w:line="276" w:lineRule="auto"/>
              <w:jc w:val="both"/>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to CIC </w:t>
            </w:r>
            <w:r w:rsidR="00610B74">
              <w:rPr>
                <w:rFonts w:ascii="Times New Roman" w:hAnsi="Times New Roman" w:cs="Times New Roman"/>
                <w:sz w:val="20"/>
                <w:szCs w:val="20"/>
              </w:rPr>
              <w:t>87 and CIC 88</w:t>
            </w:r>
            <w:r w:rsidRPr="0061769B">
              <w:rPr>
                <w:rFonts w:ascii="Times New Roman" w:hAnsi="Times New Roman" w:cs="Times New Roman"/>
                <w:sz w:val="20"/>
                <w:szCs w:val="20"/>
              </w:rPr>
              <w:t>.</w:t>
            </w:r>
          </w:p>
          <w:p w14:paraId="4A5520C2" w14:textId="77777777" w:rsidR="00DE548D" w:rsidRPr="00566107" w:rsidRDefault="00DE548D" w:rsidP="00372912">
            <w:pPr>
              <w:spacing w:after="200" w:line="276" w:lineRule="auto"/>
              <w:jc w:val="both"/>
              <w:rPr>
                <w:rFonts w:ascii="Times New Roman" w:hAnsi="Times New Roman" w:cs="Times New Roman"/>
                <w:sz w:val="20"/>
                <w:szCs w:val="20"/>
              </w:rPr>
            </w:pPr>
            <w:r w:rsidRPr="0061769B">
              <w:rPr>
                <w:rFonts w:ascii="Times New Roman" w:hAnsi="Times New Roman" w:cs="Times New Roman"/>
                <w:sz w:val="20"/>
                <w:szCs w:val="20"/>
              </w:rPr>
              <w:lastRenderedPageBreak/>
              <w:t>This item is not applicable for CIC</w:t>
            </w:r>
            <w:r w:rsidR="008705FE">
              <w:rPr>
                <w:rFonts w:ascii="Times New Roman" w:hAnsi="Times New Roman" w:cs="Times New Roman"/>
                <w:sz w:val="20"/>
                <w:szCs w:val="20"/>
              </w:rPr>
              <w:t xml:space="preserve"> 71, CIC 75 and</w:t>
            </w:r>
            <w:r w:rsidRPr="0061769B">
              <w:rPr>
                <w:rFonts w:ascii="Times New Roman" w:hAnsi="Times New Roman" w:cs="Times New Roman"/>
                <w:sz w:val="20"/>
                <w:szCs w:val="20"/>
              </w:rPr>
              <w:t xml:space="preserve"> category 9 – Property.</w:t>
            </w:r>
          </w:p>
        </w:tc>
      </w:tr>
      <w:tr w:rsidR="00DE548D" w:rsidRPr="006C2F0D" w14:paraId="4A5520CE" w14:textId="77777777" w:rsidTr="008D5550">
        <w:trPr>
          <w:trHeight w:val="699"/>
        </w:trPr>
        <w:tc>
          <w:tcPr>
            <w:tcW w:w="1425" w:type="dxa"/>
          </w:tcPr>
          <w:p w14:paraId="4A5520C4" w14:textId="77777777" w:rsidR="00DE548D" w:rsidRPr="0076719F" w:rsidRDefault="00335000" w:rsidP="00372912">
            <w:pPr>
              <w:pStyle w:val="NoSpacing"/>
              <w:jc w:val="both"/>
              <w:rPr>
                <w:rFonts w:ascii="Times New Roman" w:hAnsi="Times New Roman" w:cs="Times New Roman"/>
                <w:sz w:val="20"/>
                <w:szCs w:val="20"/>
              </w:rPr>
            </w:pPr>
            <w:r>
              <w:rPr>
                <w:rFonts w:ascii="Times New Roman" w:hAnsi="Times New Roman" w:cs="Times New Roman"/>
                <w:sz w:val="20"/>
              </w:rPr>
              <w:lastRenderedPageBreak/>
              <w:t>C0230</w:t>
            </w:r>
          </w:p>
        </w:tc>
        <w:tc>
          <w:tcPr>
            <w:tcW w:w="1944" w:type="dxa"/>
          </w:tcPr>
          <w:p w14:paraId="4A5520C5" w14:textId="77777777" w:rsidR="00DE548D" w:rsidRPr="00D75BE7" w:rsidRDefault="00DE548D" w:rsidP="00372912">
            <w:pPr>
              <w:spacing w:after="200" w:line="276" w:lineRule="auto"/>
              <w:jc w:val="both"/>
              <w:rPr>
                <w:rFonts w:ascii="Times New Roman" w:hAnsi="Times New Roman" w:cs="Times New Roman"/>
                <w:sz w:val="20"/>
                <w:szCs w:val="20"/>
              </w:rPr>
            </w:pPr>
            <w:r w:rsidRPr="0061769B">
              <w:rPr>
                <w:rFonts w:ascii="Times New Roman" w:hAnsi="Times New Roman" w:cs="Times New Roman"/>
                <w:sz w:val="20"/>
                <w:szCs w:val="20"/>
              </w:rPr>
              <w:t>Issuer Sector</w:t>
            </w:r>
          </w:p>
        </w:tc>
        <w:tc>
          <w:tcPr>
            <w:tcW w:w="5698" w:type="dxa"/>
          </w:tcPr>
          <w:p w14:paraId="585846CC" w14:textId="63744076" w:rsidR="00E65817" w:rsidRDefault="00DE548D" w:rsidP="008D5550">
            <w:pPr>
              <w:pStyle w:val="BodyText"/>
              <w:ind w:left="0" w:right="221"/>
              <w:jc w:val="both"/>
            </w:pPr>
            <w:r w:rsidRPr="0061769B">
              <w:rPr>
                <w:rFonts w:ascii="Times New Roman" w:hAnsi="Times New Roman" w:cs="Times New Roman"/>
                <w:sz w:val="20"/>
                <w:szCs w:val="20"/>
              </w:rPr>
              <w:t>Identify the economic sector of issuer based on the latest version of NACE code</w:t>
            </w:r>
            <w:r w:rsidR="00100C41">
              <w:rPr>
                <w:rFonts w:ascii="Times New Roman" w:hAnsi="Times New Roman" w:cs="Times New Roman"/>
                <w:sz w:val="20"/>
                <w:szCs w:val="20"/>
              </w:rPr>
              <w:t xml:space="preserve"> (as published in an EC Regulation)</w:t>
            </w:r>
            <w:r w:rsidRPr="0061769B">
              <w:rPr>
                <w:rFonts w:ascii="Times New Roman" w:hAnsi="Times New Roman" w:cs="Times New Roman"/>
                <w:sz w:val="20"/>
                <w:szCs w:val="20"/>
              </w:rPr>
              <w:t xml:space="preserve">. </w:t>
            </w:r>
            <w:r w:rsidR="00AB49B2" w:rsidRPr="00AB49B2">
              <w:rPr>
                <w:rFonts w:ascii="Times New Roman" w:hAnsi="Times New Roman" w:cs="Times New Roman"/>
                <w:sz w:val="20"/>
                <w:szCs w:val="20"/>
              </w:rPr>
              <w:t xml:space="preserve">For NACE sections A to N full four-digit reporting of the NACE codes is required, i.e. the </w:t>
            </w:r>
            <w:ins w:id="32" w:author="Author">
              <w:r w:rsidR="003F6DA3">
                <w:rPr>
                  <w:rFonts w:ascii="Times New Roman" w:hAnsi="Times New Roman" w:cs="Times New Roman"/>
                  <w:sz w:val="20"/>
                  <w:szCs w:val="20"/>
                </w:rPr>
                <w:t xml:space="preserve">2 digits </w:t>
              </w:r>
            </w:ins>
            <w:del w:id="33" w:author="Author">
              <w:r w:rsidR="00AB49B2" w:rsidRPr="00AB49B2" w:rsidDel="003F6DA3">
                <w:rPr>
                  <w:rFonts w:ascii="Times New Roman" w:hAnsi="Times New Roman" w:cs="Times New Roman"/>
                  <w:sz w:val="20"/>
                  <w:szCs w:val="20"/>
                </w:rPr>
                <w:delText>letter</w:delText>
              </w:r>
            </w:del>
            <w:r w:rsidR="00AB49B2" w:rsidRPr="00AB49B2">
              <w:rPr>
                <w:rFonts w:ascii="Times New Roman" w:hAnsi="Times New Roman" w:cs="Times New Roman"/>
                <w:sz w:val="20"/>
                <w:szCs w:val="20"/>
              </w:rPr>
              <w:t xml:space="preserve"> identifying the </w:t>
            </w:r>
            <w:ins w:id="34" w:author="Author">
              <w:r w:rsidR="003F6DA3">
                <w:rPr>
                  <w:rFonts w:ascii="Times New Roman" w:hAnsi="Times New Roman" w:cs="Times New Roman"/>
                  <w:sz w:val="20"/>
                  <w:szCs w:val="20"/>
                </w:rPr>
                <w:t xml:space="preserve">division followed by the group and class </w:t>
              </w:r>
            </w:ins>
            <w:del w:id="35" w:author="Author">
              <w:r w:rsidR="00AB49B2" w:rsidRPr="00AB49B2" w:rsidDel="003F6DA3">
                <w:rPr>
                  <w:rFonts w:ascii="Times New Roman" w:hAnsi="Times New Roman" w:cs="Times New Roman"/>
                  <w:sz w:val="20"/>
                  <w:szCs w:val="20"/>
                </w:rPr>
                <w:delText xml:space="preserve">Section followed by the </w:delText>
              </w:r>
            </w:del>
            <w:ins w:id="36" w:author="Author">
              <w:r w:rsidR="003F6DA3">
                <w:rPr>
                  <w:rFonts w:ascii="Times New Roman" w:hAnsi="Times New Roman" w:cs="Times New Roman"/>
                  <w:sz w:val="20"/>
                  <w:szCs w:val="20"/>
                </w:rPr>
                <w:t xml:space="preserve"> 2</w:t>
              </w:r>
            </w:ins>
            <w:del w:id="37" w:author="Author">
              <w:r w:rsidR="00AB49B2" w:rsidRPr="00AB49B2" w:rsidDel="003F6DA3">
                <w:rPr>
                  <w:rFonts w:ascii="Times New Roman" w:hAnsi="Times New Roman" w:cs="Times New Roman"/>
                  <w:sz w:val="20"/>
                  <w:szCs w:val="20"/>
                </w:rPr>
                <w:delText>4</w:delText>
              </w:r>
            </w:del>
            <w:r w:rsidR="00AB49B2" w:rsidRPr="00AB49B2">
              <w:rPr>
                <w:rFonts w:ascii="Times New Roman" w:hAnsi="Times New Roman" w:cs="Times New Roman"/>
                <w:sz w:val="20"/>
                <w:szCs w:val="20"/>
              </w:rPr>
              <w:t xml:space="preserve"> digits code </w:t>
            </w:r>
            <w:del w:id="38" w:author="Author">
              <w:r w:rsidR="00AB49B2" w:rsidRPr="00AB49B2" w:rsidDel="003F6DA3">
                <w:rPr>
                  <w:rFonts w:ascii="Times New Roman" w:hAnsi="Times New Roman" w:cs="Times New Roman"/>
                  <w:sz w:val="20"/>
                  <w:szCs w:val="20"/>
                </w:rPr>
                <w:delText xml:space="preserve">for the class shall be used </w:delText>
              </w:r>
            </w:del>
            <w:r w:rsidR="00AB49B2" w:rsidRPr="00AB49B2">
              <w:rPr>
                <w:rFonts w:ascii="Times New Roman" w:hAnsi="Times New Roman" w:cs="Times New Roman"/>
                <w:sz w:val="20"/>
                <w:szCs w:val="20"/>
              </w:rPr>
              <w:t xml:space="preserve">(e.g. </w:t>
            </w:r>
            <w:del w:id="39" w:author="Author">
              <w:r w:rsidR="00AB49B2" w:rsidRPr="00AB49B2" w:rsidDel="003F6DA3">
                <w:rPr>
                  <w:rFonts w:ascii="Times New Roman" w:hAnsi="Times New Roman" w:cs="Times New Roman"/>
                  <w:sz w:val="20"/>
                  <w:szCs w:val="20"/>
                </w:rPr>
                <w:delText>‘</w:delText>
              </w:r>
            </w:del>
            <w:ins w:id="40" w:author="Author">
              <w:r w:rsidR="003F6DA3">
                <w:rPr>
                  <w:rFonts w:ascii="Times New Roman" w:hAnsi="Times New Roman" w:cs="Times New Roman"/>
                  <w:sz w:val="20"/>
                  <w:szCs w:val="20"/>
                </w:rPr>
                <w:t>’01.11</w:t>
              </w:r>
            </w:ins>
            <w:del w:id="41" w:author="Author">
              <w:r w:rsidR="00AB49B2" w:rsidRPr="00AB49B2" w:rsidDel="003F6DA3">
                <w:rPr>
                  <w:rFonts w:ascii="Times New Roman" w:hAnsi="Times New Roman" w:cs="Times New Roman"/>
                  <w:sz w:val="20"/>
                  <w:szCs w:val="20"/>
                </w:rPr>
                <w:delText>K6411</w:delText>
              </w:r>
            </w:del>
            <w:r w:rsidR="00AB49B2" w:rsidRPr="00AB49B2">
              <w:rPr>
                <w:rFonts w:ascii="Times New Roman" w:hAnsi="Times New Roman" w:cs="Times New Roman"/>
                <w:sz w:val="20"/>
                <w:szCs w:val="20"/>
              </w:rPr>
              <w:t xml:space="preserve">’).  For the remaining sections </w:t>
            </w:r>
            <w:r w:rsidR="00AB49B2">
              <w:rPr>
                <w:rFonts w:ascii="Times New Roman" w:hAnsi="Times New Roman" w:cs="Times New Roman"/>
                <w:sz w:val="20"/>
                <w:szCs w:val="20"/>
              </w:rPr>
              <w:t>t</w:t>
            </w:r>
            <w:r w:rsidRPr="0061769B">
              <w:rPr>
                <w:rFonts w:ascii="Times New Roman" w:hAnsi="Times New Roman" w:cs="Times New Roman"/>
                <w:sz w:val="20"/>
                <w:szCs w:val="20"/>
              </w:rPr>
              <w:t>he</w:t>
            </w:r>
            <w:ins w:id="42" w:author="Author">
              <w:r w:rsidR="003F6DA3">
                <w:rPr>
                  <w:rFonts w:ascii="Times New Roman" w:hAnsi="Times New Roman" w:cs="Times New Roman"/>
                  <w:sz w:val="20"/>
                  <w:szCs w:val="20"/>
                </w:rPr>
                <w:t xml:space="preserve"> Division or the Group Identification</w:t>
              </w:r>
            </w:ins>
            <w:r w:rsidRPr="0061769B">
              <w:rPr>
                <w:rFonts w:ascii="Times New Roman" w:hAnsi="Times New Roman" w:cs="Times New Roman"/>
                <w:sz w:val="20"/>
                <w:szCs w:val="20"/>
              </w:rPr>
              <w:t xml:space="preserve"> </w:t>
            </w:r>
            <w:del w:id="43" w:author="Author">
              <w:r w:rsidRPr="0061769B" w:rsidDel="003F6DA3">
                <w:rPr>
                  <w:rFonts w:ascii="Times New Roman" w:hAnsi="Times New Roman" w:cs="Times New Roman"/>
                  <w:sz w:val="20"/>
                  <w:szCs w:val="20"/>
                </w:rPr>
                <w:delText xml:space="preserve">letter reference of the NACE code identifying the Section </w:delText>
              </w:r>
            </w:del>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be used as a minimum </w:t>
            </w:r>
            <w:del w:id="44" w:author="Author">
              <w:r w:rsidRPr="0061769B" w:rsidDel="003F6DA3">
                <w:rPr>
                  <w:rFonts w:ascii="Times New Roman" w:hAnsi="Times New Roman" w:cs="Times New Roman"/>
                  <w:sz w:val="20"/>
                  <w:szCs w:val="20"/>
                </w:rPr>
                <w:delText xml:space="preserve">for identifying sectors </w:delText>
              </w:r>
            </w:del>
            <w:r w:rsidRPr="0061769B">
              <w:rPr>
                <w:rFonts w:ascii="Times New Roman" w:hAnsi="Times New Roman" w:cs="Times New Roman"/>
                <w:sz w:val="20"/>
                <w:szCs w:val="20"/>
              </w:rPr>
              <w:t>(e.g. ‘</w:t>
            </w:r>
            <w:ins w:id="45" w:author="Author">
              <w:r w:rsidR="003F6DA3">
                <w:rPr>
                  <w:rFonts w:ascii="Times New Roman" w:hAnsi="Times New Roman" w:cs="Times New Roman"/>
                  <w:sz w:val="20"/>
                  <w:szCs w:val="20"/>
                </w:rPr>
                <w:t>01</w:t>
              </w:r>
            </w:ins>
            <w:del w:id="46" w:author="Author">
              <w:r w:rsidR="00E65817" w:rsidDel="003F6DA3">
                <w:rPr>
                  <w:rFonts w:ascii="Times New Roman" w:hAnsi="Times New Roman" w:cs="Times New Roman"/>
                  <w:sz w:val="20"/>
                  <w:szCs w:val="20"/>
                </w:rPr>
                <w:delText>PA</w:delText>
              </w:r>
            </w:del>
            <w:r w:rsidRPr="0061769B">
              <w:rPr>
                <w:rFonts w:ascii="Times New Roman" w:hAnsi="Times New Roman" w:cs="Times New Roman"/>
                <w:sz w:val="20"/>
                <w:szCs w:val="20"/>
              </w:rPr>
              <w:t xml:space="preserve">’ or </w:t>
            </w:r>
            <w:del w:id="47" w:author="Author">
              <w:r w:rsidRPr="0061769B" w:rsidDel="003F6DA3">
                <w:rPr>
                  <w:rFonts w:ascii="Times New Roman" w:hAnsi="Times New Roman" w:cs="Times New Roman"/>
                  <w:sz w:val="20"/>
                  <w:szCs w:val="20"/>
                </w:rPr>
                <w:delText>‘</w:delText>
              </w:r>
            </w:del>
            <w:ins w:id="48" w:author="Author">
              <w:r w:rsidR="003F6DA3">
                <w:rPr>
                  <w:rFonts w:ascii="Times New Roman" w:hAnsi="Times New Roman" w:cs="Times New Roman"/>
                  <w:sz w:val="20"/>
                  <w:szCs w:val="20"/>
                </w:rPr>
                <w:t>’01.1</w:t>
              </w:r>
            </w:ins>
            <w:del w:id="49" w:author="Author">
              <w:r w:rsidR="00E65817" w:rsidDel="003F6DA3">
                <w:rPr>
                  <w:rFonts w:ascii="Times New Roman" w:hAnsi="Times New Roman" w:cs="Times New Roman"/>
                  <w:sz w:val="20"/>
                  <w:szCs w:val="20"/>
                </w:rPr>
                <w:delText>A0111P850</w:delText>
              </w:r>
            </w:del>
            <w:r w:rsidRPr="0061769B">
              <w:rPr>
                <w:rFonts w:ascii="Times New Roman" w:hAnsi="Times New Roman" w:cs="Times New Roman"/>
                <w:sz w:val="20"/>
                <w:szCs w:val="20"/>
              </w:rPr>
              <w:t>’ would be acceptable)</w:t>
            </w:r>
            <w:ins w:id="50" w:author="Author">
              <w:r w:rsidR="003F6DA3">
                <w:rPr>
                  <w:rFonts w:ascii="Times New Roman" w:hAnsi="Times New Roman" w:cs="Times New Roman"/>
                  <w:sz w:val="20"/>
                  <w:szCs w:val="20"/>
                </w:rPr>
                <w:t>.</w:t>
              </w:r>
            </w:ins>
            <w:r w:rsidR="00E65817">
              <w:rPr>
                <w:rFonts w:ascii="Times New Roman" w:hAnsi="Times New Roman" w:cs="Times New Roman"/>
                <w:sz w:val="20"/>
                <w:szCs w:val="20"/>
              </w:rPr>
              <w:t xml:space="preserve"> </w:t>
            </w:r>
            <w:del w:id="51" w:author="Author">
              <w:r w:rsidR="00E65817" w:rsidRPr="008D5550" w:rsidDel="003F6DA3">
                <w:rPr>
                  <w:rFonts w:ascii="Times New Roman" w:hAnsi="Times New Roman" w:cs="Times New Roman"/>
                  <w:sz w:val="20"/>
                  <w:szCs w:val="20"/>
                </w:rPr>
                <w:delText>except for the NACE</w:delText>
              </w:r>
              <w:r w:rsidR="00E65817" w:rsidRPr="008D5550" w:rsidDel="003F6DA3">
                <w:rPr>
                  <w:rFonts w:ascii="Times New Roman" w:hAnsi="Times New Roman" w:cs="Times New Roman"/>
                  <w:spacing w:val="-3"/>
                  <w:sz w:val="20"/>
                  <w:szCs w:val="20"/>
                </w:rPr>
                <w:delText xml:space="preserve"> </w:delText>
              </w:r>
              <w:r w:rsidR="00E65817" w:rsidRPr="008D5550" w:rsidDel="003F6DA3">
                <w:rPr>
                  <w:rFonts w:ascii="Times New Roman" w:hAnsi="Times New Roman" w:cs="Times New Roman"/>
                  <w:sz w:val="20"/>
                  <w:szCs w:val="20"/>
                </w:rPr>
                <w:delText>relating</w:delText>
              </w:r>
              <w:r w:rsidR="00E65817" w:rsidRPr="008D5550" w:rsidDel="003F6DA3">
                <w:rPr>
                  <w:rFonts w:ascii="Times New Roman" w:hAnsi="Times New Roman" w:cs="Times New Roman"/>
                  <w:spacing w:val="-3"/>
                  <w:sz w:val="20"/>
                  <w:szCs w:val="20"/>
                </w:rPr>
                <w:delText xml:space="preserve"> </w:delText>
              </w:r>
              <w:r w:rsidR="00E65817" w:rsidRPr="008D5550" w:rsidDel="003F6DA3">
                <w:rPr>
                  <w:rFonts w:ascii="Times New Roman" w:hAnsi="Times New Roman" w:cs="Times New Roman"/>
                  <w:sz w:val="20"/>
                  <w:szCs w:val="20"/>
                </w:rPr>
                <w:delText>to</w:delText>
              </w:r>
              <w:r w:rsidR="00E65817" w:rsidRPr="008D5550" w:rsidDel="003F6DA3">
                <w:rPr>
                  <w:rFonts w:ascii="Times New Roman" w:hAnsi="Times New Roman" w:cs="Times New Roman"/>
                  <w:spacing w:val="-3"/>
                  <w:sz w:val="20"/>
                  <w:szCs w:val="20"/>
                </w:rPr>
                <w:delText xml:space="preserve"> </w:delText>
              </w:r>
              <w:r w:rsidR="00E65817" w:rsidRPr="008D5550" w:rsidDel="003F6DA3">
                <w:rPr>
                  <w:rFonts w:ascii="Times New Roman" w:hAnsi="Times New Roman" w:cs="Times New Roman"/>
                  <w:sz w:val="20"/>
                  <w:szCs w:val="20"/>
                </w:rPr>
                <w:delText>Financial</w:delText>
              </w:r>
              <w:r w:rsidR="00E65817" w:rsidRPr="008D5550" w:rsidDel="003F6DA3">
                <w:rPr>
                  <w:rFonts w:ascii="Times New Roman" w:hAnsi="Times New Roman" w:cs="Times New Roman"/>
                  <w:spacing w:val="-3"/>
                  <w:sz w:val="20"/>
                  <w:szCs w:val="20"/>
                </w:rPr>
                <w:delText xml:space="preserve"> </w:delText>
              </w:r>
              <w:r w:rsidR="00E65817" w:rsidRPr="008D5550" w:rsidDel="003F6DA3">
                <w:rPr>
                  <w:rFonts w:ascii="Times New Roman" w:hAnsi="Times New Roman" w:cs="Times New Roman"/>
                  <w:sz w:val="20"/>
                  <w:szCs w:val="20"/>
                </w:rPr>
                <w:delText>and</w:delText>
              </w:r>
              <w:r w:rsidR="00E65817" w:rsidRPr="008D5550" w:rsidDel="003F6DA3">
                <w:rPr>
                  <w:rFonts w:ascii="Times New Roman" w:hAnsi="Times New Roman" w:cs="Times New Roman"/>
                  <w:spacing w:val="-1"/>
                  <w:sz w:val="20"/>
                  <w:szCs w:val="20"/>
                </w:rPr>
                <w:delText xml:space="preserve"> </w:delText>
              </w:r>
              <w:r w:rsidR="00E65817" w:rsidRPr="008D5550" w:rsidDel="003F6DA3">
                <w:rPr>
                  <w:rFonts w:ascii="Times New Roman" w:hAnsi="Times New Roman" w:cs="Times New Roman"/>
                  <w:sz w:val="20"/>
                  <w:szCs w:val="20"/>
                </w:rPr>
                <w:delText>Insurance</w:delText>
              </w:r>
              <w:r w:rsidR="00E65817" w:rsidRPr="008D5550" w:rsidDel="003F6DA3">
                <w:rPr>
                  <w:rFonts w:ascii="Times New Roman" w:hAnsi="Times New Roman" w:cs="Times New Roman"/>
                  <w:spacing w:val="-4"/>
                  <w:sz w:val="20"/>
                  <w:szCs w:val="20"/>
                </w:rPr>
                <w:delText xml:space="preserve"> </w:delText>
              </w:r>
              <w:r w:rsidR="00E65817" w:rsidRPr="008D5550" w:rsidDel="003F6DA3">
                <w:rPr>
                  <w:rFonts w:ascii="Times New Roman" w:hAnsi="Times New Roman" w:cs="Times New Roman"/>
                  <w:sz w:val="20"/>
                  <w:szCs w:val="20"/>
                </w:rPr>
                <w:delText>activities,</w:delText>
              </w:r>
              <w:r w:rsidR="00E65817" w:rsidRPr="008D5550" w:rsidDel="003F6DA3">
                <w:rPr>
                  <w:rFonts w:ascii="Times New Roman" w:hAnsi="Times New Roman" w:cs="Times New Roman"/>
                  <w:spacing w:val="-3"/>
                  <w:sz w:val="20"/>
                  <w:szCs w:val="20"/>
                </w:rPr>
                <w:delText xml:space="preserve"> </w:delText>
              </w:r>
              <w:r w:rsidR="00E65817" w:rsidRPr="008D5550" w:rsidDel="003F6DA3">
                <w:rPr>
                  <w:rFonts w:ascii="Times New Roman" w:hAnsi="Times New Roman" w:cs="Times New Roman"/>
                  <w:sz w:val="20"/>
                  <w:szCs w:val="20"/>
                </w:rPr>
                <w:delText>for</w:delText>
              </w:r>
              <w:r w:rsidR="00E65817" w:rsidRPr="008D5550" w:rsidDel="003F6DA3">
                <w:rPr>
                  <w:rFonts w:ascii="Times New Roman" w:hAnsi="Times New Roman" w:cs="Times New Roman"/>
                  <w:spacing w:val="-3"/>
                  <w:sz w:val="20"/>
                  <w:szCs w:val="20"/>
                </w:rPr>
                <w:delText xml:space="preserve"> </w:delText>
              </w:r>
              <w:r w:rsidR="00E65817" w:rsidRPr="008D5550" w:rsidDel="003F6DA3">
                <w:rPr>
                  <w:rFonts w:ascii="Times New Roman" w:hAnsi="Times New Roman" w:cs="Times New Roman"/>
                  <w:sz w:val="20"/>
                  <w:szCs w:val="20"/>
                </w:rPr>
                <w:delText>which</w:delText>
              </w:r>
              <w:r w:rsidR="00E65817" w:rsidRPr="008D5550" w:rsidDel="003F6DA3">
                <w:rPr>
                  <w:rFonts w:ascii="Times New Roman" w:hAnsi="Times New Roman" w:cs="Times New Roman"/>
                  <w:spacing w:val="-3"/>
                  <w:sz w:val="20"/>
                  <w:szCs w:val="20"/>
                </w:rPr>
                <w:delText xml:space="preserve"> </w:delText>
              </w:r>
              <w:r w:rsidR="00E65817" w:rsidRPr="008D5550" w:rsidDel="003F6DA3">
                <w:rPr>
                  <w:rFonts w:ascii="Times New Roman" w:hAnsi="Times New Roman" w:cs="Times New Roman"/>
                  <w:sz w:val="20"/>
                  <w:szCs w:val="20"/>
                </w:rPr>
                <w:delText>the</w:delText>
              </w:r>
              <w:r w:rsidR="00E65817" w:rsidRPr="008D5550" w:rsidDel="003F6DA3">
                <w:rPr>
                  <w:rFonts w:ascii="Times New Roman" w:hAnsi="Times New Roman" w:cs="Times New Roman"/>
                  <w:spacing w:val="-4"/>
                  <w:sz w:val="20"/>
                  <w:szCs w:val="20"/>
                </w:rPr>
                <w:delText xml:space="preserve"> </w:delText>
              </w:r>
              <w:r w:rsidR="00E65817" w:rsidRPr="008D5550" w:rsidDel="003F6DA3">
                <w:rPr>
                  <w:rFonts w:ascii="Times New Roman" w:hAnsi="Times New Roman" w:cs="Times New Roman"/>
                  <w:sz w:val="20"/>
                  <w:szCs w:val="20"/>
                </w:rPr>
                <w:delText>letter</w:delText>
              </w:r>
              <w:r w:rsidR="00E65817" w:rsidRPr="008D5550" w:rsidDel="003F6DA3">
                <w:rPr>
                  <w:rFonts w:ascii="Times New Roman" w:hAnsi="Times New Roman" w:cs="Times New Roman"/>
                  <w:spacing w:val="-5"/>
                  <w:sz w:val="20"/>
                  <w:szCs w:val="20"/>
                </w:rPr>
                <w:delText xml:space="preserve"> </w:delText>
              </w:r>
              <w:r w:rsidR="00E65817" w:rsidRPr="008D5550" w:rsidDel="003F6DA3">
                <w:rPr>
                  <w:rFonts w:ascii="Times New Roman" w:hAnsi="Times New Roman" w:cs="Times New Roman"/>
                  <w:sz w:val="20"/>
                  <w:szCs w:val="20"/>
                </w:rPr>
                <w:delText>identifying</w:delText>
              </w:r>
              <w:r w:rsidR="00E65817" w:rsidRPr="008D5550" w:rsidDel="003F6DA3">
                <w:rPr>
                  <w:rFonts w:ascii="Times New Roman" w:hAnsi="Times New Roman" w:cs="Times New Roman"/>
                  <w:spacing w:val="-3"/>
                  <w:sz w:val="20"/>
                  <w:szCs w:val="20"/>
                </w:rPr>
                <w:delText xml:space="preserve"> </w:delText>
              </w:r>
              <w:r w:rsidR="00E65817" w:rsidRPr="008D5550" w:rsidDel="003F6DA3">
                <w:rPr>
                  <w:rFonts w:ascii="Times New Roman" w:hAnsi="Times New Roman" w:cs="Times New Roman"/>
                  <w:sz w:val="20"/>
                  <w:szCs w:val="20"/>
                </w:rPr>
                <w:delText>the Section followed by the 4 digits code for the class shall be used (e.g. ‘K6411’).</w:delText>
              </w:r>
            </w:del>
          </w:p>
          <w:p w14:paraId="4A5520C7" w14:textId="77777777" w:rsidR="00DE548D" w:rsidRPr="006C2F0D" w:rsidRDefault="00DE548D" w:rsidP="008D5550">
            <w:pPr>
              <w:jc w:val="both"/>
              <w:rPr>
                <w:rFonts w:ascii="Times New Roman" w:hAnsi="Times New Roman" w:cs="Times New Roman"/>
                <w:sz w:val="20"/>
                <w:szCs w:val="20"/>
              </w:rPr>
            </w:pPr>
          </w:p>
          <w:p w14:paraId="4A5520C8" w14:textId="77777777" w:rsidR="00100C41" w:rsidRPr="00100C41" w:rsidRDefault="00100C41" w:rsidP="00372912">
            <w:pPr>
              <w:spacing w:line="276" w:lineRule="auto"/>
              <w:jc w:val="both"/>
              <w:rPr>
                <w:rFonts w:ascii="Times New Roman" w:hAnsi="Times New Roman" w:cs="Times New Roman"/>
                <w:sz w:val="20"/>
                <w:szCs w:val="20"/>
              </w:rPr>
            </w:pPr>
            <w:r w:rsidRPr="00100C41">
              <w:rPr>
                <w:rFonts w:ascii="Times New Roman" w:hAnsi="Times New Roman" w:cs="Times New Roman"/>
                <w:sz w:val="20"/>
                <w:szCs w:val="20"/>
              </w:rPr>
              <w:t>The following shall be considered:</w:t>
            </w:r>
          </w:p>
          <w:p w14:paraId="4A5520C9" w14:textId="77777777" w:rsidR="00100C41" w:rsidRPr="00100C41" w:rsidRDefault="00100C41" w:rsidP="00372912">
            <w:pPr>
              <w:numPr>
                <w:ilvl w:val="0"/>
                <w:numId w:val="4"/>
              </w:numPr>
              <w:spacing w:after="200" w:line="276" w:lineRule="auto"/>
              <w:contextualSpacing/>
              <w:jc w:val="both"/>
              <w:rPr>
                <w:rFonts w:ascii="Times New Roman" w:hAnsi="Times New Roman" w:cs="Times New Roman"/>
                <w:sz w:val="20"/>
                <w:szCs w:val="20"/>
              </w:rPr>
            </w:pPr>
            <w:r w:rsidRPr="00100C41">
              <w:rPr>
                <w:rFonts w:ascii="Times New Roman" w:hAnsi="Times New Roman" w:cs="Times New Roman"/>
                <w:sz w:val="20"/>
                <w:szCs w:val="20"/>
              </w:rPr>
              <w:t>Regarding CIC category 4 – Collective Investments Undertakings, the issuer sector is the sector of the fund manager;</w:t>
            </w:r>
          </w:p>
          <w:p w14:paraId="4A5520CA" w14:textId="77777777" w:rsidR="00100C41" w:rsidRPr="00100C41" w:rsidRDefault="00100C41" w:rsidP="00372912">
            <w:pPr>
              <w:numPr>
                <w:ilvl w:val="0"/>
                <w:numId w:val="4"/>
              </w:numPr>
              <w:spacing w:after="200" w:line="276" w:lineRule="auto"/>
              <w:contextualSpacing/>
              <w:jc w:val="both"/>
              <w:rPr>
                <w:rFonts w:ascii="Times New Roman" w:hAnsi="Times New Roman" w:cs="Times New Roman"/>
                <w:sz w:val="20"/>
                <w:szCs w:val="20"/>
              </w:rPr>
            </w:pPr>
            <w:r w:rsidRPr="00100C41">
              <w:rPr>
                <w:rFonts w:ascii="Times New Roman" w:hAnsi="Times New Roman" w:cs="Times New Roman"/>
                <w:sz w:val="20"/>
                <w:szCs w:val="20"/>
              </w:rPr>
              <w:t>Regarding CIC category 7 – Cash and deposits (excluding CIC 71 and CIC 75), the issuer sector is the sector of the depositary entity</w:t>
            </w:r>
          </w:p>
          <w:p w14:paraId="4A5520CB" w14:textId="12BD8B5E" w:rsidR="00100C41" w:rsidRPr="00100C41" w:rsidRDefault="00100C41" w:rsidP="00372912">
            <w:pPr>
              <w:numPr>
                <w:ilvl w:val="0"/>
                <w:numId w:val="4"/>
              </w:numPr>
              <w:spacing w:after="200" w:line="276" w:lineRule="auto"/>
              <w:contextualSpacing/>
              <w:jc w:val="both"/>
              <w:rPr>
                <w:rFonts w:ascii="Times New Roman" w:hAnsi="Times New Roman" w:cs="Times New Roman"/>
                <w:sz w:val="20"/>
                <w:szCs w:val="20"/>
              </w:rPr>
            </w:pPr>
            <w:r w:rsidRPr="00100C41">
              <w:rPr>
                <w:rFonts w:ascii="Times New Roman" w:hAnsi="Times New Roman" w:cs="Times New Roman"/>
                <w:sz w:val="20"/>
                <w:szCs w:val="20"/>
              </w:rPr>
              <w:t>Regarding CIC</w:t>
            </w:r>
            <w:r w:rsidR="00DD0BD3">
              <w:rPr>
                <w:rFonts w:ascii="Times New Roman" w:hAnsi="Times New Roman" w:cs="Times New Roman"/>
                <w:sz w:val="20"/>
                <w:szCs w:val="20"/>
              </w:rPr>
              <w:t xml:space="preserve"> category</w:t>
            </w:r>
            <w:r w:rsidRPr="00100C41">
              <w:rPr>
                <w:rFonts w:ascii="Times New Roman" w:hAnsi="Times New Roman" w:cs="Times New Roman"/>
                <w:sz w:val="20"/>
                <w:szCs w:val="20"/>
              </w:rPr>
              <w:t xml:space="preserve"> 8 – Mortgages and Loans, other than </w:t>
            </w:r>
            <w:r w:rsidR="00B96EA4">
              <w:rPr>
                <w:rFonts w:ascii="Times New Roman" w:hAnsi="Times New Roman" w:cs="Times New Roman"/>
                <w:sz w:val="20"/>
                <w:szCs w:val="20"/>
              </w:rPr>
              <w:t xml:space="preserve">CIC 87 and CIC 88 </w:t>
            </w:r>
            <w:r w:rsidRPr="00100C41">
              <w:rPr>
                <w:rFonts w:ascii="Times New Roman" w:hAnsi="Times New Roman" w:cs="Times New Roman"/>
                <w:sz w:val="20"/>
                <w:szCs w:val="20"/>
              </w:rPr>
              <w:t>the information shall relate to the borrower;</w:t>
            </w:r>
          </w:p>
          <w:p w14:paraId="4A5520CC" w14:textId="5C2C20CC" w:rsidR="00100C41" w:rsidRPr="00100C41" w:rsidRDefault="00100C41" w:rsidP="00372912">
            <w:pPr>
              <w:numPr>
                <w:ilvl w:val="0"/>
                <w:numId w:val="4"/>
              </w:numPr>
              <w:spacing w:after="200" w:line="276" w:lineRule="auto"/>
              <w:contextualSpacing/>
              <w:jc w:val="both"/>
              <w:rPr>
                <w:rFonts w:ascii="Times New Roman" w:hAnsi="Times New Roman" w:cs="Times New Roman"/>
                <w:sz w:val="20"/>
                <w:szCs w:val="20"/>
              </w:rPr>
            </w:pPr>
            <w:r w:rsidRPr="00100C41">
              <w:rPr>
                <w:rFonts w:ascii="Times New Roman" w:hAnsi="Times New Roman" w:cs="Times New Roman"/>
                <w:sz w:val="20"/>
                <w:szCs w:val="20"/>
              </w:rPr>
              <w:t>This item is not applicable for CIC 71, CIC 75</w:t>
            </w:r>
            <w:r w:rsidR="00DD0BD3">
              <w:rPr>
                <w:rFonts w:ascii="Times New Roman" w:hAnsi="Times New Roman" w:cs="Times New Roman"/>
                <w:sz w:val="20"/>
                <w:szCs w:val="20"/>
              </w:rPr>
              <w:t>, CIC</w:t>
            </w:r>
            <w:r w:rsidR="003077D6">
              <w:rPr>
                <w:rFonts w:ascii="Times New Roman" w:hAnsi="Times New Roman" w:cs="Times New Roman"/>
                <w:sz w:val="20"/>
                <w:szCs w:val="20"/>
              </w:rPr>
              <w:t xml:space="preserve"> </w:t>
            </w:r>
            <w:r w:rsidR="00DD0BD3">
              <w:rPr>
                <w:rFonts w:ascii="Times New Roman" w:hAnsi="Times New Roman" w:cs="Times New Roman"/>
                <w:sz w:val="20"/>
                <w:szCs w:val="20"/>
              </w:rPr>
              <w:t xml:space="preserve">09 </w:t>
            </w:r>
            <w:r w:rsidRPr="00100C41">
              <w:rPr>
                <w:rFonts w:ascii="Times New Roman" w:hAnsi="Times New Roman" w:cs="Times New Roman"/>
                <w:sz w:val="20"/>
                <w:szCs w:val="20"/>
              </w:rPr>
              <w:t xml:space="preserve">and CIC category 9 – Property; </w:t>
            </w:r>
          </w:p>
          <w:p w14:paraId="4A5520CD" w14:textId="0C983F90" w:rsidR="00DE548D" w:rsidRPr="00102172" w:rsidRDefault="00100C41" w:rsidP="00372912">
            <w:pPr>
              <w:numPr>
                <w:ilvl w:val="0"/>
                <w:numId w:val="4"/>
              </w:numPr>
              <w:spacing w:after="200" w:line="276" w:lineRule="auto"/>
              <w:contextualSpacing/>
              <w:jc w:val="both"/>
              <w:rPr>
                <w:rFonts w:ascii="Times New Roman" w:hAnsi="Times New Roman" w:cs="Times New Roman"/>
                <w:sz w:val="20"/>
                <w:szCs w:val="20"/>
              </w:rPr>
            </w:pPr>
            <w:r w:rsidRPr="00100C41">
              <w:rPr>
                <w:rFonts w:ascii="Times New Roman" w:hAnsi="Times New Roman" w:cs="Times New Roman"/>
                <w:sz w:val="20"/>
                <w:szCs w:val="20"/>
              </w:rPr>
              <w:t xml:space="preserve">This item is not applicable to CIC </w:t>
            </w:r>
            <w:r w:rsidR="00B96EA4">
              <w:rPr>
                <w:rFonts w:ascii="Times New Roman" w:hAnsi="Times New Roman" w:cs="Times New Roman"/>
                <w:sz w:val="20"/>
                <w:szCs w:val="20"/>
              </w:rPr>
              <w:t>87 and CIC 88</w:t>
            </w:r>
            <w:r w:rsidRPr="00100C41">
              <w:rPr>
                <w:rFonts w:ascii="Times New Roman" w:hAnsi="Times New Roman" w:cs="Times New Roman"/>
                <w:sz w:val="20"/>
                <w:szCs w:val="20"/>
              </w:rPr>
              <w:t>.</w:t>
            </w:r>
          </w:p>
        </w:tc>
      </w:tr>
      <w:tr w:rsidR="00DE548D" w:rsidRPr="006C2F0D" w14:paraId="4A5520D9" w14:textId="77777777" w:rsidTr="008D5550">
        <w:trPr>
          <w:trHeight w:val="2542"/>
        </w:trPr>
        <w:tc>
          <w:tcPr>
            <w:tcW w:w="1425" w:type="dxa"/>
            <w:hideMark/>
          </w:tcPr>
          <w:p w14:paraId="4A5520CF" w14:textId="77777777" w:rsidR="00DE548D" w:rsidRPr="00566107" w:rsidRDefault="00335000" w:rsidP="00372912">
            <w:pPr>
              <w:pStyle w:val="NoSpacing"/>
              <w:jc w:val="both"/>
              <w:rPr>
                <w:rFonts w:ascii="Times New Roman" w:hAnsi="Times New Roman" w:cs="Times New Roman"/>
                <w:sz w:val="20"/>
                <w:szCs w:val="20"/>
              </w:rPr>
            </w:pPr>
            <w:r>
              <w:rPr>
                <w:rFonts w:ascii="Times New Roman" w:hAnsi="Times New Roman" w:cs="Times New Roman"/>
                <w:sz w:val="20"/>
              </w:rPr>
              <w:t>C0240</w:t>
            </w:r>
          </w:p>
        </w:tc>
        <w:tc>
          <w:tcPr>
            <w:tcW w:w="1944" w:type="dxa"/>
            <w:hideMark/>
          </w:tcPr>
          <w:p w14:paraId="4A5520D0" w14:textId="77777777" w:rsidR="00DE548D" w:rsidRPr="00566107" w:rsidRDefault="00DE548D" w:rsidP="00372912">
            <w:pPr>
              <w:spacing w:after="200" w:line="276" w:lineRule="auto"/>
              <w:jc w:val="both"/>
              <w:rPr>
                <w:rFonts w:ascii="Times New Roman" w:hAnsi="Times New Roman" w:cs="Times New Roman"/>
                <w:sz w:val="20"/>
                <w:szCs w:val="20"/>
              </w:rPr>
            </w:pPr>
            <w:r w:rsidRPr="0061769B">
              <w:rPr>
                <w:rFonts w:ascii="Times New Roman" w:hAnsi="Times New Roman" w:cs="Times New Roman"/>
                <w:sz w:val="20"/>
                <w:szCs w:val="20"/>
              </w:rPr>
              <w:t>Issuer Group</w:t>
            </w:r>
          </w:p>
        </w:tc>
        <w:tc>
          <w:tcPr>
            <w:tcW w:w="5698" w:type="dxa"/>
            <w:hideMark/>
          </w:tcPr>
          <w:p w14:paraId="615C6FF4" w14:textId="47CB2372" w:rsidR="00C65660" w:rsidRPr="008D5550" w:rsidRDefault="00DE548D" w:rsidP="008D5550">
            <w:pPr>
              <w:pStyle w:val="BodyText"/>
              <w:ind w:left="0" w:right="221"/>
              <w:jc w:val="both"/>
              <w:rPr>
                <w:rFonts w:ascii="Times New Roman" w:hAnsi="Times New Roman" w:cs="Times New Roman"/>
                <w:sz w:val="20"/>
                <w:szCs w:val="20"/>
              </w:rPr>
            </w:pPr>
            <w:r w:rsidRPr="008D5550">
              <w:rPr>
                <w:rFonts w:ascii="Times New Roman" w:hAnsi="Times New Roman" w:cs="Times New Roman"/>
                <w:sz w:val="20"/>
                <w:szCs w:val="20"/>
              </w:rPr>
              <w:t xml:space="preserve">Name of issuer’s ultimate parent </w:t>
            </w:r>
            <w:r w:rsidR="00100C41" w:rsidRPr="008D5550">
              <w:rPr>
                <w:rFonts w:ascii="Times New Roman" w:hAnsi="Times New Roman" w:cs="Times New Roman"/>
                <w:sz w:val="20"/>
                <w:szCs w:val="20"/>
              </w:rPr>
              <w:t>entity</w:t>
            </w:r>
            <w:r w:rsidRPr="008D5550">
              <w:rPr>
                <w:rFonts w:ascii="Times New Roman" w:hAnsi="Times New Roman" w:cs="Times New Roman"/>
                <w:sz w:val="20"/>
                <w:szCs w:val="20"/>
              </w:rPr>
              <w:t xml:space="preserve">. For collective investment undertakings </w:t>
            </w:r>
            <w:r w:rsidR="00DD0BD3" w:rsidRPr="008D5550">
              <w:rPr>
                <w:rFonts w:ascii="Times New Roman" w:hAnsi="Times New Roman" w:cs="Times New Roman"/>
                <w:sz w:val="20"/>
                <w:szCs w:val="20"/>
              </w:rPr>
              <w:t>the ultimate parent of the fund manager (entity) should be reported</w:t>
            </w:r>
            <w:r w:rsidR="00372912">
              <w:rPr>
                <w:rFonts w:ascii="Times New Roman" w:hAnsi="Times New Roman" w:cs="Times New Roman"/>
                <w:sz w:val="20"/>
                <w:szCs w:val="20"/>
              </w:rPr>
              <w:t>.</w:t>
            </w:r>
            <w:r w:rsidR="00DD0BD3" w:rsidRPr="008D5550">
              <w:rPr>
                <w:rFonts w:ascii="Times New Roman" w:hAnsi="Times New Roman" w:cs="Times New Roman"/>
                <w:sz w:val="20"/>
                <w:szCs w:val="20"/>
              </w:rPr>
              <w:t xml:space="preserve"> </w:t>
            </w:r>
            <w:r w:rsidR="00C65660" w:rsidRPr="008D5550">
              <w:rPr>
                <w:rFonts w:ascii="Times New Roman" w:hAnsi="Times New Roman" w:cs="Times New Roman"/>
                <w:sz w:val="20"/>
                <w:szCs w:val="20"/>
              </w:rPr>
              <w:t>When</w:t>
            </w:r>
            <w:r w:rsidR="00C65660" w:rsidRPr="008D5550">
              <w:rPr>
                <w:rFonts w:ascii="Times New Roman" w:hAnsi="Times New Roman" w:cs="Times New Roman"/>
                <w:spacing w:val="-3"/>
                <w:sz w:val="20"/>
                <w:szCs w:val="20"/>
              </w:rPr>
              <w:t xml:space="preserve"> </w:t>
            </w:r>
            <w:r w:rsidR="00C65660" w:rsidRPr="008D5550">
              <w:rPr>
                <w:rFonts w:ascii="Times New Roman" w:hAnsi="Times New Roman" w:cs="Times New Roman"/>
                <w:sz w:val="20"/>
                <w:szCs w:val="20"/>
              </w:rPr>
              <w:t>available,</w:t>
            </w:r>
            <w:r w:rsidR="00C65660" w:rsidRPr="008D5550">
              <w:rPr>
                <w:rFonts w:ascii="Times New Roman" w:hAnsi="Times New Roman" w:cs="Times New Roman"/>
                <w:spacing w:val="-3"/>
                <w:sz w:val="20"/>
                <w:szCs w:val="20"/>
              </w:rPr>
              <w:t xml:space="preserve"> </w:t>
            </w:r>
            <w:r w:rsidR="00C65660" w:rsidRPr="008D5550">
              <w:rPr>
                <w:rFonts w:ascii="Times New Roman" w:hAnsi="Times New Roman" w:cs="Times New Roman"/>
                <w:sz w:val="20"/>
                <w:szCs w:val="20"/>
              </w:rPr>
              <w:t>this</w:t>
            </w:r>
            <w:r w:rsidR="00C65660" w:rsidRPr="008D5550">
              <w:rPr>
                <w:rFonts w:ascii="Times New Roman" w:hAnsi="Times New Roman" w:cs="Times New Roman"/>
                <w:spacing w:val="-3"/>
                <w:sz w:val="20"/>
                <w:szCs w:val="20"/>
              </w:rPr>
              <w:t xml:space="preserve"> </w:t>
            </w:r>
            <w:r w:rsidR="00C65660" w:rsidRPr="008D5550">
              <w:rPr>
                <w:rFonts w:ascii="Times New Roman" w:hAnsi="Times New Roman" w:cs="Times New Roman"/>
                <w:sz w:val="20"/>
                <w:szCs w:val="20"/>
              </w:rPr>
              <w:t>item</w:t>
            </w:r>
            <w:r w:rsidR="00C65660" w:rsidRPr="008D5550">
              <w:rPr>
                <w:rFonts w:ascii="Times New Roman" w:hAnsi="Times New Roman" w:cs="Times New Roman"/>
                <w:spacing w:val="-3"/>
                <w:sz w:val="20"/>
                <w:szCs w:val="20"/>
              </w:rPr>
              <w:t xml:space="preserve"> </w:t>
            </w:r>
            <w:r w:rsidR="00C65660" w:rsidRPr="008D5550">
              <w:rPr>
                <w:rFonts w:ascii="Times New Roman" w:hAnsi="Times New Roman" w:cs="Times New Roman"/>
                <w:sz w:val="20"/>
                <w:szCs w:val="20"/>
              </w:rPr>
              <w:t>corresponds</w:t>
            </w:r>
            <w:r w:rsidR="00C65660" w:rsidRPr="008D5550">
              <w:rPr>
                <w:rFonts w:ascii="Times New Roman" w:hAnsi="Times New Roman" w:cs="Times New Roman"/>
                <w:spacing w:val="-3"/>
                <w:sz w:val="20"/>
                <w:szCs w:val="20"/>
              </w:rPr>
              <w:t xml:space="preserve"> </w:t>
            </w:r>
            <w:r w:rsidR="00C65660" w:rsidRPr="008D5550">
              <w:rPr>
                <w:rFonts w:ascii="Times New Roman" w:hAnsi="Times New Roman" w:cs="Times New Roman"/>
                <w:sz w:val="20"/>
                <w:szCs w:val="20"/>
              </w:rPr>
              <w:t>to</w:t>
            </w:r>
            <w:r w:rsidR="00C65660" w:rsidRPr="008D5550">
              <w:rPr>
                <w:rFonts w:ascii="Times New Roman" w:hAnsi="Times New Roman" w:cs="Times New Roman"/>
                <w:spacing w:val="-3"/>
                <w:sz w:val="20"/>
                <w:szCs w:val="20"/>
              </w:rPr>
              <w:t xml:space="preserve"> </w:t>
            </w:r>
            <w:r w:rsidR="00C65660" w:rsidRPr="008D5550">
              <w:rPr>
                <w:rFonts w:ascii="Times New Roman" w:hAnsi="Times New Roman" w:cs="Times New Roman"/>
                <w:sz w:val="20"/>
                <w:szCs w:val="20"/>
              </w:rPr>
              <w:t>the</w:t>
            </w:r>
            <w:r w:rsidR="00C65660" w:rsidRPr="008D5550">
              <w:rPr>
                <w:rFonts w:ascii="Times New Roman" w:hAnsi="Times New Roman" w:cs="Times New Roman"/>
                <w:spacing w:val="-2"/>
                <w:sz w:val="20"/>
                <w:szCs w:val="20"/>
              </w:rPr>
              <w:t xml:space="preserve"> </w:t>
            </w:r>
            <w:r w:rsidR="00C65660" w:rsidRPr="008D5550">
              <w:rPr>
                <w:rFonts w:ascii="Times New Roman" w:hAnsi="Times New Roman" w:cs="Times New Roman"/>
                <w:sz w:val="20"/>
                <w:szCs w:val="20"/>
              </w:rPr>
              <w:t>entity</w:t>
            </w:r>
            <w:r w:rsidR="00C65660" w:rsidRPr="008D5550">
              <w:rPr>
                <w:rFonts w:ascii="Times New Roman" w:hAnsi="Times New Roman" w:cs="Times New Roman"/>
                <w:spacing w:val="-3"/>
                <w:sz w:val="20"/>
                <w:szCs w:val="20"/>
              </w:rPr>
              <w:t xml:space="preserve"> </w:t>
            </w:r>
            <w:r w:rsidR="00C65660" w:rsidRPr="008D5550">
              <w:rPr>
                <w:rFonts w:ascii="Times New Roman" w:hAnsi="Times New Roman" w:cs="Times New Roman"/>
                <w:sz w:val="20"/>
                <w:szCs w:val="20"/>
              </w:rPr>
              <w:t>name</w:t>
            </w:r>
            <w:r w:rsidR="00C65660" w:rsidRPr="008D5550">
              <w:rPr>
                <w:rFonts w:ascii="Times New Roman" w:hAnsi="Times New Roman" w:cs="Times New Roman"/>
                <w:spacing w:val="-4"/>
                <w:sz w:val="20"/>
                <w:szCs w:val="20"/>
              </w:rPr>
              <w:t xml:space="preserve"> </w:t>
            </w:r>
            <w:r w:rsidR="00C65660" w:rsidRPr="008D5550">
              <w:rPr>
                <w:rFonts w:ascii="Times New Roman" w:hAnsi="Times New Roman" w:cs="Times New Roman"/>
                <w:sz w:val="20"/>
                <w:szCs w:val="20"/>
              </w:rPr>
              <w:t>in</w:t>
            </w:r>
            <w:r w:rsidR="00C65660" w:rsidRPr="008D5550">
              <w:rPr>
                <w:rFonts w:ascii="Times New Roman" w:hAnsi="Times New Roman" w:cs="Times New Roman"/>
                <w:spacing w:val="-3"/>
                <w:sz w:val="20"/>
                <w:szCs w:val="20"/>
              </w:rPr>
              <w:t xml:space="preserve"> </w:t>
            </w:r>
            <w:r w:rsidR="00C65660" w:rsidRPr="008D5550">
              <w:rPr>
                <w:rFonts w:ascii="Times New Roman" w:hAnsi="Times New Roman" w:cs="Times New Roman"/>
                <w:sz w:val="20"/>
                <w:szCs w:val="20"/>
              </w:rPr>
              <w:t>the</w:t>
            </w:r>
            <w:r w:rsidR="00C65660" w:rsidRPr="008D5550">
              <w:rPr>
                <w:rFonts w:ascii="Times New Roman" w:hAnsi="Times New Roman" w:cs="Times New Roman"/>
                <w:spacing w:val="-4"/>
                <w:sz w:val="20"/>
                <w:szCs w:val="20"/>
              </w:rPr>
              <w:t xml:space="preserve"> </w:t>
            </w:r>
            <w:r w:rsidR="00C65660" w:rsidRPr="008D5550">
              <w:rPr>
                <w:rFonts w:ascii="Times New Roman" w:hAnsi="Times New Roman" w:cs="Times New Roman"/>
                <w:sz w:val="20"/>
                <w:szCs w:val="20"/>
              </w:rPr>
              <w:t>LEI</w:t>
            </w:r>
            <w:r w:rsidR="00C65660" w:rsidRPr="008D5550">
              <w:rPr>
                <w:rFonts w:ascii="Times New Roman" w:hAnsi="Times New Roman" w:cs="Times New Roman"/>
                <w:spacing w:val="-7"/>
                <w:sz w:val="20"/>
                <w:szCs w:val="20"/>
              </w:rPr>
              <w:t xml:space="preserve"> </w:t>
            </w:r>
            <w:r w:rsidR="00C65660" w:rsidRPr="008D5550">
              <w:rPr>
                <w:rFonts w:ascii="Times New Roman" w:hAnsi="Times New Roman" w:cs="Times New Roman"/>
                <w:sz w:val="20"/>
                <w:szCs w:val="20"/>
              </w:rPr>
              <w:t>database.</w:t>
            </w:r>
            <w:r w:rsidR="00C65660" w:rsidRPr="008D5550">
              <w:rPr>
                <w:rFonts w:ascii="Times New Roman" w:hAnsi="Times New Roman" w:cs="Times New Roman"/>
                <w:spacing w:val="-3"/>
                <w:sz w:val="20"/>
                <w:szCs w:val="20"/>
              </w:rPr>
              <w:t xml:space="preserve"> </w:t>
            </w:r>
            <w:r w:rsidR="00C65660" w:rsidRPr="008D5550">
              <w:rPr>
                <w:rFonts w:ascii="Times New Roman" w:hAnsi="Times New Roman" w:cs="Times New Roman"/>
                <w:sz w:val="20"/>
                <w:szCs w:val="20"/>
              </w:rPr>
              <w:t>When</w:t>
            </w:r>
            <w:r w:rsidR="00C65660" w:rsidRPr="008D5550">
              <w:rPr>
                <w:rFonts w:ascii="Times New Roman" w:hAnsi="Times New Roman" w:cs="Times New Roman"/>
                <w:spacing w:val="-3"/>
                <w:sz w:val="20"/>
                <w:szCs w:val="20"/>
              </w:rPr>
              <w:t xml:space="preserve"> </w:t>
            </w:r>
            <w:r w:rsidR="00C65660" w:rsidRPr="008D5550">
              <w:rPr>
                <w:rFonts w:ascii="Times New Roman" w:hAnsi="Times New Roman" w:cs="Times New Roman"/>
                <w:sz w:val="20"/>
                <w:szCs w:val="20"/>
              </w:rPr>
              <w:t>this is not available corresponds to the legal name.</w:t>
            </w:r>
          </w:p>
          <w:p w14:paraId="323FC0A1" w14:textId="77777777" w:rsidR="00C65660" w:rsidRPr="008D5550" w:rsidRDefault="00C65660" w:rsidP="00372912">
            <w:pPr>
              <w:pStyle w:val="BodyText"/>
              <w:ind w:left="0"/>
              <w:jc w:val="both"/>
              <w:rPr>
                <w:rFonts w:ascii="Times New Roman" w:hAnsi="Times New Roman" w:cs="Times New Roman"/>
                <w:sz w:val="20"/>
                <w:szCs w:val="20"/>
              </w:rPr>
            </w:pPr>
          </w:p>
          <w:p w14:paraId="4A5520D3" w14:textId="3ED73CF0" w:rsidR="00100C41" w:rsidRPr="00102172" w:rsidRDefault="00100C41" w:rsidP="008D5550">
            <w:pPr>
              <w:jc w:val="both"/>
              <w:rPr>
                <w:rFonts w:ascii="Times New Roman" w:hAnsi="Times New Roman" w:cs="Times New Roman"/>
                <w:sz w:val="20"/>
                <w:szCs w:val="20"/>
              </w:rPr>
            </w:pPr>
            <w:r w:rsidRPr="00102172">
              <w:rPr>
                <w:rFonts w:ascii="Times New Roman" w:hAnsi="Times New Roman" w:cs="Times New Roman"/>
                <w:sz w:val="20"/>
                <w:szCs w:val="20"/>
              </w:rPr>
              <w:t>The following shall be considered:</w:t>
            </w:r>
          </w:p>
          <w:p w14:paraId="4A5520D4" w14:textId="60A970E3" w:rsidR="00100C41" w:rsidRPr="00100C41" w:rsidRDefault="00100C41" w:rsidP="008D5550">
            <w:pPr>
              <w:jc w:val="both"/>
              <w:rPr>
                <w:rFonts w:ascii="Times New Roman" w:hAnsi="Times New Roman" w:cs="Times New Roman"/>
                <w:sz w:val="20"/>
                <w:szCs w:val="20"/>
              </w:rPr>
            </w:pPr>
            <w:r w:rsidRPr="00100C41">
              <w:rPr>
                <w:rFonts w:ascii="Times New Roman" w:hAnsi="Times New Roman" w:cs="Times New Roman"/>
                <w:sz w:val="20"/>
                <w:szCs w:val="20"/>
              </w:rPr>
              <w:t xml:space="preserve">Regarding CIC category 4 – Collective Investments Undertakings, </w:t>
            </w:r>
            <w:r w:rsidR="00DD0BD3" w:rsidRPr="00DD0BD3">
              <w:rPr>
                <w:rFonts w:ascii="Times New Roman" w:hAnsi="Times New Roman" w:cs="Times New Roman"/>
                <w:sz w:val="20"/>
                <w:szCs w:val="20"/>
              </w:rPr>
              <w:t>the ultimate parent of the fund manager (entity) should be reported</w:t>
            </w:r>
            <w:r w:rsidRPr="00100C41">
              <w:rPr>
                <w:rFonts w:ascii="Times New Roman" w:hAnsi="Times New Roman" w:cs="Times New Roman"/>
                <w:sz w:val="20"/>
                <w:szCs w:val="20"/>
              </w:rPr>
              <w:t>;</w:t>
            </w:r>
          </w:p>
          <w:p w14:paraId="4A5520D5" w14:textId="38E4BB35" w:rsidR="00100C41" w:rsidRPr="00100C41" w:rsidRDefault="00100C41" w:rsidP="008D5550">
            <w:pPr>
              <w:jc w:val="both"/>
              <w:rPr>
                <w:rFonts w:ascii="Times New Roman" w:hAnsi="Times New Roman" w:cs="Times New Roman"/>
                <w:sz w:val="20"/>
                <w:szCs w:val="20"/>
              </w:rPr>
            </w:pPr>
            <w:r w:rsidRPr="00100C41">
              <w:rPr>
                <w:rFonts w:ascii="Times New Roman" w:hAnsi="Times New Roman" w:cs="Times New Roman"/>
                <w:sz w:val="20"/>
                <w:szCs w:val="20"/>
              </w:rPr>
              <w:t>Regarding CIC category 7 – Cash and deposits (excluding CIC 71 and CIC 75), the group relation relates to the depositary entity</w:t>
            </w:r>
          </w:p>
          <w:p w14:paraId="4A5520D6" w14:textId="74E7628D" w:rsidR="00100C41" w:rsidRPr="00100C41" w:rsidRDefault="00100C41" w:rsidP="008D5550">
            <w:pPr>
              <w:jc w:val="both"/>
              <w:rPr>
                <w:rFonts w:ascii="Times New Roman" w:hAnsi="Times New Roman" w:cs="Times New Roman"/>
                <w:sz w:val="20"/>
                <w:szCs w:val="20"/>
              </w:rPr>
            </w:pPr>
            <w:r w:rsidRPr="00100C41">
              <w:rPr>
                <w:rFonts w:ascii="Times New Roman" w:hAnsi="Times New Roman" w:cs="Times New Roman"/>
                <w:sz w:val="20"/>
                <w:szCs w:val="20"/>
              </w:rPr>
              <w:t>Regarding CIC</w:t>
            </w:r>
            <w:r w:rsidR="00B96EA4">
              <w:rPr>
                <w:rFonts w:ascii="Times New Roman" w:hAnsi="Times New Roman" w:cs="Times New Roman"/>
                <w:sz w:val="20"/>
                <w:szCs w:val="20"/>
              </w:rPr>
              <w:t xml:space="preserve"> category</w:t>
            </w:r>
            <w:r w:rsidRPr="00100C41">
              <w:rPr>
                <w:rFonts w:ascii="Times New Roman" w:hAnsi="Times New Roman" w:cs="Times New Roman"/>
                <w:sz w:val="20"/>
                <w:szCs w:val="20"/>
              </w:rPr>
              <w:t xml:space="preserve"> 8 – Mortgages and Loans, other than </w:t>
            </w:r>
            <w:r w:rsidR="00B96EA4">
              <w:rPr>
                <w:rFonts w:ascii="Times New Roman" w:hAnsi="Times New Roman" w:cs="Times New Roman"/>
                <w:sz w:val="20"/>
                <w:szCs w:val="20"/>
              </w:rPr>
              <w:t>CIC 87 and CIC 88</w:t>
            </w:r>
            <w:r w:rsidR="00372912">
              <w:rPr>
                <w:rFonts w:ascii="Times New Roman" w:hAnsi="Times New Roman" w:cs="Times New Roman"/>
                <w:sz w:val="20"/>
                <w:szCs w:val="20"/>
              </w:rPr>
              <w:t xml:space="preserve"> </w:t>
            </w:r>
            <w:r w:rsidRPr="00100C41">
              <w:rPr>
                <w:rFonts w:ascii="Times New Roman" w:hAnsi="Times New Roman" w:cs="Times New Roman"/>
                <w:sz w:val="20"/>
                <w:szCs w:val="20"/>
              </w:rPr>
              <w:t>mortgage and loans to natural persons the group relation relates to the borrower;</w:t>
            </w:r>
          </w:p>
          <w:p w14:paraId="4A5520D7" w14:textId="00F3A829" w:rsidR="00100C41" w:rsidRPr="00100C41" w:rsidRDefault="00100C41" w:rsidP="008D5550">
            <w:pPr>
              <w:jc w:val="both"/>
              <w:rPr>
                <w:rFonts w:ascii="Times New Roman" w:hAnsi="Times New Roman" w:cs="Times New Roman"/>
                <w:sz w:val="20"/>
                <w:szCs w:val="20"/>
              </w:rPr>
            </w:pPr>
            <w:r w:rsidRPr="00100C41">
              <w:rPr>
                <w:rFonts w:ascii="Times New Roman" w:hAnsi="Times New Roman" w:cs="Times New Roman"/>
                <w:sz w:val="20"/>
                <w:szCs w:val="20"/>
              </w:rPr>
              <w:t xml:space="preserve">This item is not applicable for CIC </w:t>
            </w:r>
            <w:r w:rsidR="00B96EA4">
              <w:rPr>
                <w:rFonts w:ascii="Times New Roman" w:hAnsi="Times New Roman" w:cs="Times New Roman"/>
                <w:sz w:val="20"/>
                <w:szCs w:val="20"/>
              </w:rPr>
              <w:t>87 and CIC 88</w:t>
            </w:r>
            <w:r w:rsidRPr="00100C41">
              <w:rPr>
                <w:rFonts w:ascii="Times New Roman" w:hAnsi="Times New Roman" w:cs="Times New Roman"/>
                <w:sz w:val="20"/>
                <w:szCs w:val="20"/>
              </w:rPr>
              <w:t xml:space="preserve"> – </w:t>
            </w:r>
            <w:r w:rsidR="00B96EA4">
              <w:rPr>
                <w:rFonts w:ascii="Times New Roman" w:hAnsi="Times New Roman" w:cs="Times New Roman"/>
                <w:sz w:val="20"/>
                <w:szCs w:val="20"/>
              </w:rPr>
              <w:t>;</w:t>
            </w:r>
          </w:p>
          <w:p w14:paraId="6EA0AC5C" w14:textId="53528B83" w:rsidR="00DE548D" w:rsidRDefault="00100C41" w:rsidP="008D5550">
            <w:pPr>
              <w:jc w:val="both"/>
              <w:rPr>
                <w:rFonts w:ascii="Times New Roman" w:hAnsi="Times New Roman" w:cs="Times New Roman"/>
                <w:sz w:val="20"/>
                <w:szCs w:val="20"/>
              </w:rPr>
            </w:pPr>
            <w:r w:rsidRPr="00100C41">
              <w:rPr>
                <w:rFonts w:ascii="Times New Roman" w:hAnsi="Times New Roman" w:cs="Times New Roman"/>
                <w:sz w:val="20"/>
                <w:szCs w:val="20"/>
              </w:rPr>
              <w:t>This item is not applicable for CIC 71, CIC 75</w:t>
            </w:r>
            <w:r w:rsidR="00DD0BD3">
              <w:rPr>
                <w:rFonts w:ascii="Times New Roman" w:hAnsi="Times New Roman" w:cs="Times New Roman"/>
                <w:sz w:val="20"/>
                <w:szCs w:val="20"/>
              </w:rPr>
              <w:t>,</w:t>
            </w:r>
            <w:r w:rsidR="00372912">
              <w:rPr>
                <w:rFonts w:ascii="Times New Roman" w:hAnsi="Times New Roman" w:cs="Times New Roman"/>
                <w:sz w:val="20"/>
                <w:szCs w:val="20"/>
              </w:rPr>
              <w:t xml:space="preserve"> </w:t>
            </w:r>
            <w:r w:rsidR="00DD0BD3">
              <w:rPr>
                <w:rFonts w:ascii="Times New Roman" w:hAnsi="Times New Roman" w:cs="Times New Roman"/>
                <w:sz w:val="20"/>
                <w:szCs w:val="20"/>
              </w:rPr>
              <w:t>CIC</w:t>
            </w:r>
            <w:r w:rsidR="003077D6">
              <w:rPr>
                <w:rFonts w:ascii="Times New Roman" w:hAnsi="Times New Roman" w:cs="Times New Roman"/>
                <w:sz w:val="20"/>
                <w:szCs w:val="20"/>
              </w:rPr>
              <w:t xml:space="preserve"> </w:t>
            </w:r>
            <w:r w:rsidR="00DD0BD3">
              <w:rPr>
                <w:rFonts w:ascii="Times New Roman" w:hAnsi="Times New Roman" w:cs="Times New Roman"/>
                <w:sz w:val="20"/>
                <w:szCs w:val="20"/>
              </w:rPr>
              <w:t>09</w:t>
            </w:r>
            <w:r w:rsidRPr="00100C41">
              <w:rPr>
                <w:rFonts w:ascii="Times New Roman" w:hAnsi="Times New Roman" w:cs="Times New Roman"/>
                <w:sz w:val="20"/>
                <w:szCs w:val="20"/>
              </w:rPr>
              <w:t xml:space="preserve"> and CIC category 9 – Property. </w:t>
            </w:r>
          </w:p>
          <w:p w14:paraId="36156A48" w14:textId="000E0ED9" w:rsidR="00DD0BD3" w:rsidRPr="00DD0BD3" w:rsidRDefault="00DD0BD3" w:rsidP="008D5550">
            <w:pPr>
              <w:jc w:val="both"/>
              <w:rPr>
                <w:rFonts w:ascii="Times New Roman" w:hAnsi="Times New Roman" w:cs="Times New Roman"/>
                <w:sz w:val="20"/>
                <w:szCs w:val="20"/>
              </w:rPr>
            </w:pPr>
            <w:r w:rsidRPr="00DD0BD3">
              <w:rPr>
                <w:rFonts w:ascii="Times New Roman" w:hAnsi="Times New Roman" w:cs="Times New Roman"/>
                <w:sz w:val="20"/>
                <w:szCs w:val="20"/>
              </w:rPr>
              <w:t>This item is not applicable for bonds issued by:</w:t>
            </w:r>
          </w:p>
          <w:p w14:paraId="6E9B0EC4" w14:textId="532590EB" w:rsidR="00DD0BD3" w:rsidRPr="008D5550" w:rsidRDefault="00DD0BD3" w:rsidP="008D5550">
            <w:pPr>
              <w:pStyle w:val="ListParagraph"/>
              <w:numPr>
                <w:ilvl w:val="0"/>
                <w:numId w:val="23"/>
              </w:numPr>
              <w:jc w:val="both"/>
              <w:rPr>
                <w:rFonts w:ascii="Times New Roman" w:hAnsi="Times New Roman" w:cs="Times New Roman"/>
                <w:sz w:val="20"/>
                <w:szCs w:val="20"/>
              </w:rPr>
            </w:pPr>
            <w:r w:rsidRPr="008D5550">
              <w:rPr>
                <w:rFonts w:ascii="Times New Roman" w:hAnsi="Times New Roman" w:cs="Times New Roman"/>
                <w:sz w:val="20"/>
                <w:szCs w:val="20"/>
              </w:rPr>
              <w:t>a central government</w:t>
            </w:r>
            <w:r w:rsidR="008D5550">
              <w:rPr>
                <w:rFonts w:ascii="Times New Roman" w:hAnsi="Times New Roman" w:cs="Times New Roman"/>
                <w:sz w:val="20"/>
                <w:szCs w:val="20"/>
              </w:rPr>
              <w:t>,</w:t>
            </w:r>
          </w:p>
          <w:p w14:paraId="4D926166" w14:textId="445F1200" w:rsidR="00DD0BD3" w:rsidRPr="008D5550" w:rsidRDefault="00DD0BD3" w:rsidP="008D5550">
            <w:pPr>
              <w:pStyle w:val="ListParagraph"/>
              <w:numPr>
                <w:ilvl w:val="0"/>
                <w:numId w:val="23"/>
              </w:numPr>
              <w:jc w:val="both"/>
              <w:rPr>
                <w:rFonts w:ascii="Times New Roman" w:hAnsi="Times New Roman" w:cs="Times New Roman"/>
                <w:sz w:val="20"/>
                <w:szCs w:val="20"/>
              </w:rPr>
            </w:pPr>
            <w:r w:rsidRPr="008D5550">
              <w:rPr>
                <w:rFonts w:ascii="Times New Roman" w:hAnsi="Times New Roman" w:cs="Times New Roman"/>
                <w:sz w:val="20"/>
                <w:szCs w:val="20"/>
              </w:rPr>
              <w:t>a local government,</w:t>
            </w:r>
          </w:p>
          <w:p w14:paraId="03AF6AFD" w14:textId="48D8F86E" w:rsidR="00DD0BD3" w:rsidRPr="008D5550" w:rsidRDefault="00DD0BD3" w:rsidP="008D5550">
            <w:pPr>
              <w:pStyle w:val="ListParagraph"/>
              <w:numPr>
                <w:ilvl w:val="0"/>
                <w:numId w:val="23"/>
              </w:numPr>
              <w:jc w:val="both"/>
              <w:rPr>
                <w:rFonts w:ascii="Times New Roman" w:hAnsi="Times New Roman" w:cs="Times New Roman"/>
                <w:sz w:val="20"/>
                <w:szCs w:val="20"/>
              </w:rPr>
            </w:pPr>
            <w:r w:rsidRPr="008D5550">
              <w:rPr>
                <w:rFonts w:ascii="Times New Roman" w:hAnsi="Times New Roman" w:cs="Times New Roman"/>
                <w:sz w:val="20"/>
                <w:szCs w:val="20"/>
              </w:rPr>
              <w:t>a government agency,</w:t>
            </w:r>
          </w:p>
          <w:p w14:paraId="7BA812B8" w14:textId="33D699F5" w:rsidR="00DD0BD3" w:rsidRPr="008D5550" w:rsidRDefault="00DD0BD3" w:rsidP="008D5550">
            <w:pPr>
              <w:pStyle w:val="ListParagraph"/>
              <w:numPr>
                <w:ilvl w:val="0"/>
                <w:numId w:val="23"/>
              </w:numPr>
              <w:jc w:val="both"/>
              <w:rPr>
                <w:rFonts w:ascii="Times New Roman" w:hAnsi="Times New Roman" w:cs="Times New Roman"/>
                <w:sz w:val="20"/>
                <w:szCs w:val="20"/>
              </w:rPr>
            </w:pPr>
            <w:r w:rsidRPr="008D5550">
              <w:rPr>
                <w:rFonts w:ascii="Times New Roman" w:hAnsi="Times New Roman" w:cs="Times New Roman"/>
                <w:sz w:val="20"/>
                <w:szCs w:val="20"/>
              </w:rPr>
              <w:t>a central bank,</w:t>
            </w:r>
          </w:p>
          <w:p w14:paraId="79E3207D" w14:textId="15854B47" w:rsidR="00DD0BD3" w:rsidRPr="008D5550" w:rsidRDefault="00DD0BD3" w:rsidP="008D5550">
            <w:pPr>
              <w:pStyle w:val="ListParagraph"/>
              <w:numPr>
                <w:ilvl w:val="0"/>
                <w:numId w:val="23"/>
              </w:numPr>
              <w:jc w:val="both"/>
              <w:rPr>
                <w:rFonts w:ascii="Times New Roman" w:hAnsi="Times New Roman" w:cs="Times New Roman"/>
                <w:sz w:val="20"/>
                <w:szCs w:val="20"/>
              </w:rPr>
            </w:pPr>
            <w:r w:rsidRPr="008D5550">
              <w:rPr>
                <w:rFonts w:ascii="Times New Roman" w:hAnsi="Times New Roman" w:cs="Times New Roman"/>
                <w:sz w:val="20"/>
                <w:szCs w:val="20"/>
              </w:rPr>
              <w:t>the group/entity itself,</w:t>
            </w:r>
          </w:p>
          <w:p w14:paraId="4A5520D8" w14:textId="35A5A4BB" w:rsidR="00DD0BD3" w:rsidRPr="008D5550" w:rsidRDefault="00DD0BD3" w:rsidP="008D5550">
            <w:pPr>
              <w:pStyle w:val="ListParagraph"/>
              <w:numPr>
                <w:ilvl w:val="0"/>
                <w:numId w:val="23"/>
              </w:numPr>
              <w:jc w:val="both"/>
              <w:rPr>
                <w:rFonts w:ascii="Times New Roman" w:hAnsi="Times New Roman" w:cs="Times New Roman"/>
                <w:sz w:val="20"/>
                <w:szCs w:val="20"/>
              </w:rPr>
            </w:pPr>
            <w:r w:rsidRPr="008D5550">
              <w:rPr>
                <w:rFonts w:ascii="Times New Roman" w:hAnsi="Times New Roman" w:cs="Times New Roman"/>
                <w:sz w:val="20"/>
                <w:szCs w:val="20"/>
              </w:rPr>
              <w:t>a supranational organization (as long as no issuer exists).</w:t>
            </w:r>
          </w:p>
        </w:tc>
      </w:tr>
      <w:tr w:rsidR="00DE548D" w:rsidRPr="006C2F0D" w14:paraId="4A5520E3" w14:textId="77777777" w:rsidTr="008D5550">
        <w:trPr>
          <w:trHeight w:val="855"/>
        </w:trPr>
        <w:tc>
          <w:tcPr>
            <w:tcW w:w="1425" w:type="dxa"/>
            <w:hideMark/>
          </w:tcPr>
          <w:p w14:paraId="4A5520DA" w14:textId="77777777" w:rsidR="00DE548D" w:rsidRPr="00566107" w:rsidRDefault="00335000" w:rsidP="00372912">
            <w:pPr>
              <w:pStyle w:val="NoSpacing"/>
              <w:jc w:val="both"/>
              <w:rPr>
                <w:rFonts w:ascii="Times New Roman" w:hAnsi="Times New Roman" w:cs="Times New Roman"/>
                <w:sz w:val="20"/>
                <w:szCs w:val="20"/>
              </w:rPr>
            </w:pPr>
            <w:r>
              <w:rPr>
                <w:rFonts w:ascii="Times New Roman" w:hAnsi="Times New Roman" w:cs="Times New Roman"/>
                <w:sz w:val="20"/>
              </w:rPr>
              <w:lastRenderedPageBreak/>
              <w:t>C0250</w:t>
            </w:r>
          </w:p>
        </w:tc>
        <w:tc>
          <w:tcPr>
            <w:tcW w:w="1944" w:type="dxa"/>
            <w:hideMark/>
          </w:tcPr>
          <w:p w14:paraId="4A5520DB" w14:textId="77777777" w:rsidR="00DE548D" w:rsidRPr="00566107" w:rsidRDefault="00DE548D" w:rsidP="00372912">
            <w:pPr>
              <w:spacing w:after="200" w:line="276" w:lineRule="auto"/>
              <w:jc w:val="both"/>
              <w:rPr>
                <w:rFonts w:ascii="Times New Roman" w:hAnsi="Times New Roman" w:cs="Times New Roman"/>
                <w:sz w:val="20"/>
                <w:szCs w:val="20"/>
              </w:rPr>
            </w:pPr>
            <w:r w:rsidRPr="0061769B">
              <w:rPr>
                <w:rFonts w:ascii="Times New Roman" w:hAnsi="Times New Roman" w:cs="Times New Roman"/>
                <w:sz w:val="20"/>
                <w:szCs w:val="20"/>
              </w:rPr>
              <w:t>Issuer Group Code</w:t>
            </w:r>
          </w:p>
        </w:tc>
        <w:tc>
          <w:tcPr>
            <w:tcW w:w="5698" w:type="dxa"/>
            <w:hideMark/>
          </w:tcPr>
          <w:p w14:paraId="4A5520DC" w14:textId="77777777" w:rsidR="00DE548D" w:rsidRPr="0061769B" w:rsidRDefault="00FF3AE7" w:rsidP="00372912">
            <w:pPr>
              <w:spacing w:after="200" w:line="276" w:lineRule="auto"/>
              <w:jc w:val="both"/>
              <w:rPr>
                <w:rFonts w:ascii="Times New Roman" w:hAnsi="Times New Roman" w:cs="Times New Roman"/>
                <w:sz w:val="20"/>
                <w:szCs w:val="20"/>
              </w:rPr>
            </w:pPr>
            <w:r w:rsidRPr="006C2F0D">
              <w:rPr>
                <w:rFonts w:ascii="Times New Roman" w:hAnsi="Times New Roman" w:cs="Times New Roman"/>
                <w:sz w:val="20"/>
                <w:szCs w:val="20"/>
              </w:rPr>
              <w:t>Issuer group</w:t>
            </w:r>
            <w:r>
              <w:rPr>
                <w:rFonts w:ascii="Times New Roman" w:hAnsi="Times New Roman" w:cs="Times New Roman"/>
                <w:sz w:val="20"/>
                <w:szCs w:val="20"/>
              </w:rPr>
              <w:t>’s</w:t>
            </w:r>
            <w:r w:rsidRPr="006C2F0D">
              <w:rPr>
                <w:rFonts w:ascii="Times New Roman" w:hAnsi="Times New Roman" w:cs="Times New Roman"/>
                <w:sz w:val="20"/>
                <w:szCs w:val="20"/>
              </w:rPr>
              <w:t xml:space="preserve"> i</w:t>
            </w:r>
            <w:r w:rsidRPr="0061769B">
              <w:rPr>
                <w:rFonts w:ascii="Times New Roman" w:hAnsi="Times New Roman" w:cs="Times New Roman"/>
                <w:sz w:val="20"/>
                <w:szCs w:val="20"/>
              </w:rPr>
              <w:t xml:space="preserve">dentification </w:t>
            </w:r>
            <w:r w:rsidR="003570A4">
              <w:rPr>
                <w:rFonts w:ascii="Times New Roman" w:hAnsi="Times New Roman" w:cs="Times New Roman"/>
                <w:sz w:val="20"/>
                <w:szCs w:val="20"/>
              </w:rPr>
              <w:t xml:space="preserve">using the </w:t>
            </w:r>
            <w:r w:rsidR="003570A4" w:rsidRPr="00D3469E">
              <w:rPr>
                <w:rFonts w:ascii="Times New Roman" w:hAnsi="Times New Roman" w:cs="Times New Roman"/>
                <w:sz w:val="20"/>
                <w:szCs w:val="20"/>
              </w:rPr>
              <w:t>Legal Entity Identifier (LEI) if available</w:t>
            </w:r>
            <w:r w:rsidR="003570A4">
              <w:rPr>
                <w:rFonts w:ascii="Times New Roman" w:hAnsi="Times New Roman" w:cs="Times New Roman"/>
                <w:sz w:val="20"/>
                <w:szCs w:val="20"/>
              </w:rPr>
              <w:t>.</w:t>
            </w:r>
            <w:r w:rsidR="00DE548D" w:rsidRPr="0061769B">
              <w:rPr>
                <w:rFonts w:ascii="Times New Roman" w:hAnsi="Times New Roman" w:cs="Times New Roman"/>
                <w:sz w:val="20"/>
                <w:szCs w:val="20"/>
              </w:rPr>
              <w:br/>
              <w:t>If none is available</w:t>
            </w:r>
            <w:r w:rsidR="00DE548D">
              <w:rPr>
                <w:rFonts w:ascii="Times New Roman" w:hAnsi="Times New Roman" w:cs="Times New Roman"/>
                <w:sz w:val="20"/>
                <w:szCs w:val="20"/>
              </w:rPr>
              <w:t>,</w:t>
            </w:r>
            <w:r w:rsidR="00DE548D" w:rsidRPr="0061769B">
              <w:rPr>
                <w:rFonts w:ascii="Times New Roman" w:hAnsi="Times New Roman" w:cs="Times New Roman"/>
                <w:sz w:val="20"/>
                <w:szCs w:val="20"/>
              </w:rPr>
              <w:t xml:space="preserve"> this item </w:t>
            </w:r>
            <w:r w:rsidR="00DE548D" w:rsidRPr="006C2F0D">
              <w:rPr>
                <w:rFonts w:ascii="Times New Roman" w:hAnsi="Times New Roman" w:cs="Times New Roman"/>
                <w:sz w:val="20"/>
                <w:szCs w:val="20"/>
              </w:rPr>
              <w:t xml:space="preserve">shall </w:t>
            </w:r>
            <w:r w:rsidR="00DE548D" w:rsidRPr="0061769B">
              <w:rPr>
                <w:rFonts w:ascii="Times New Roman" w:hAnsi="Times New Roman" w:cs="Times New Roman"/>
                <w:sz w:val="20"/>
                <w:szCs w:val="20"/>
              </w:rPr>
              <w:t>not be reported.</w:t>
            </w:r>
          </w:p>
          <w:p w14:paraId="4A5520DD" w14:textId="77777777" w:rsidR="00100C41" w:rsidRPr="00100C41" w:rsidRDefault="00100C41" w:rsidP="00372912">
            <w:pPr>
              <w:spacing w:line="276" w:lineRule="auto"/>
              <w:jc w:val="both"/>
              <w:rPr>
                <w:rFonts w:ascii="Times New Roman" w:hAnsi="Times New Roman" w:cs="Times New Roman"/>
                <w:sz w:val="20"/>
                <w:szCs w:val="20"/>
              </w:rPr>
            </w:pPr>
            <w:r w:rsidRPr="00100C41">
              <w:rPr>
                <w:rFonts w:ascii="Times New Roman" w:hAnsi="Times New Roman" w:cs="Times New Roman"/>
                <w:sz w:val="20"/>
                <w:szCs w:val="20"/>
              </w:rPr>
              <w:t>The following shall be considered:</w:t>
            </w:r>
          </w:p>
          <w:p w14:paraId="4A5520DE" w14:textId="72AC7A93" w:rsidR="00100C41" w:rsidRPr="00100C41" w:rsidRDefault="00100C41" w:rsidP="00372912">
            <w:pPr>
              <w:numPr>
                <w:ilvl w:val="0"/>
                <w:numId w:val="4"/>
              </w:numPr>
              <w:spacing w:after="200" w:line="276" w:lineRule="auto"/>
              <w:contextualSpacing/>
              <w:jc w:val="both"/>
              <w:rPr>
                <w:rFonts w:ascii="Times New Roman" w:hAnsi="Times New Roman" w:cs="Times New Roman"/>
                <w:sz w:val="20"/>
                <w:szCs w:val="20"/>
              </w:rPr>
            </w:pPr>
            <w:r w:rsidRPr="00100C41">
              <w:rPr>
                <w:rFonts w:ascii="Times New Roman" w:hAnsi="Times New Roman" w:cs="Times New Roman"/>
                <w:sz w:val="20"/>
                <w:szCs w:val="20"/>
              </w:rPr>
              <w:t xml:space="preserve">Regarding CIC category 4 – Collective Investments Undertakings, </w:t>
            </w:r>
            <w:r w:rsidR="00DD0BD3" w:rsidRPr="00DD0BD3">
              <w:rPr>
                <w:rFonts w:ascii="Times New Roman" w:hAnsi="Times New Roman" w:cs="Times New Roman"/>
                <w:sz w:val="20"/>
                <w:szCs w:val="20"/>
              </w:rPr>
              <w:t xml:space="preserve">the ultimate parent of the fund manager (entity) </w:t>
            </w:r>
            <w:r w:rsidR="00EF31BB">
              <w:rPr>
                <w:sz w:val="24"/>
              </w:rPr>
              <w:t xml:space="preserve"> </w:t>
            </w:r>
            <w:r w:rsidR="00EF31BB" w:rsidRPr="008D5550">
              <w:rPr>
                <w:rFonts w:ascii="Times New Roman" w:hAnsi="Times New Roman" w:cs="Times New Roman"/>
                <w:sz w:val="20"/>
                <w:szCs w:val="20"/>
              </w:rPr>
              <w:t>shall</w:t>
            </w:r>
            <w:r w:rsidR="00EF31BB" w:rsidRPr="008D5550">
              <w:rPr>
                <w:rFonts w:ascii="Times New Roman" w:hAnsi="Times New Roman" w:cs="Times New Roman"/>
                <w:spacing w:val="-2"/>
                <w:sz w:val="20"/>
                <w:szCs w:val="20"/>
              </w:rPr>
              <w:t xml:space="preserve"> </w:t>
            </w:r>
            <w:r w:rsidR="00EF31BB" w:rsidRPr="008D5550">
              <w:rPr>
                <w:rFonts w:ascii="Times New Roman" w:hAnsi="Times New Roman" w:cs="Times New Roman"/>
                <w:sz w:val="20"/>
                <w:szCs w:val="20"/>
              </w:rPr>
              <w:t>be</w:t>
            </w:r>
            <w:r w:rsidR="00EF31BB" w:rsidRPr="008D5550">
              <w:rPr>
                <w:rFonts w:ascii="Times New Roman" w:hAnsi="Times New Roman" w:cs="Times New Roman"/>
                <w:spacing w:val="-2"/>
                <w:sz w:val="20"/>
                <w:szCs w:val="20"/>
              </w:rPr>
              <w:t xml:space="preserve"> </w:t>
            </w:r>
            <w:r w:rsidR="00EF31BB" w:rsidRPr="008D5550">
              <w:rPr>
                <w:rFonts w:ascii="Times New Roman" w:hAnsi="Times New Roman" w:cs="Times New Roman"/>
                <w:sz w:val="20"/>
                <w:szCs w:val="20"/>
              </w:rPr>
              <w:t>reported</w:t>
            </w:r>
            <w:r w:rsidR="00EF31BB" w:rsidRPr="008D5550">
              <w:rPr>
                <w:rFonts w:ascii="Times New Roman" w:hAnsi="Times New Roman" w:cs="Times New Roman"/>
                <w:spacing w:val="-3"/>
                <w:sz w:val="20"/>
                <w:szCs w:val="20"/>
              </w:rPr>
              <w:t xml:space="preserve"> </w:t>
            </w:r>
            <w:r w:rsidR="00EF31BB" w:rsidRPr="008D5550">
              <w:rPr>
                <w:rFonts w:ascii="Times New Roman" w:hAnsi="Times New Roman" w:cs="Times New Roman"/>
                <w:sz w:val="20"/>
                <w:szCs w:val="20"/>
              </w:rPr>
              <w:t>the</w:t>
            </w:r>
            <w:r w:rsidR="00EF31BB" w:rsidRPr="008D5550">
              <w:rPr>
                <w:rFonts w:ascii="Times New Roman" w:hAnsi="Times New Roman" w:cs="Times New Roman"/>
                <w:spacing w:val="-3"/>
                <w:sz w:val="20"/>
                <w:szCs w:val="20"/>
              </w:rPr>
              <w:t xml:space="preserve"> </w:t>
            </w:r>
            <w:r w:rsidR="00EF31BB" w:rsidRPr="008D5550">
              <w:rPr>
                <w:rFonts w:ascii="Times New Roman" w:hAnsi="Times New Roman" w:cs="Times New Roman"/>
                <w:sz w:val="20"/>
                <w:szCs w:val="20"/>
              </w:rPr>
              <w:t>group</w:t>
            </w:r>
            <w:r w:rsidR="00EF31BB" w:rsidRPr="008D5550">
              <w:rPr>
                <w:rFonts w:ascii="Times New Roman" w:hAnsi="Times New Roman" w:cs="Times New Roman"/>
                <w:spacing w:val="-3"/>
                <w:sz w:val="20"/>
                <w:szCs w:val="20"/>
              </w:rPr>
              <w:t xml:space="preserve"> </w:t>
            </w:r>
            <w:r w:rsidR="00EF31BB" w:rsidRPr="008D5550">
              <w:rPr>
                <w:rFonts w:ascii="Times New Roman" w:hAnsi="Times New Roman" w:cs="Times New Roman"/>
                <w:sz w:val="20"/>
                <w:szCs w:val="20"/>
              </w:rPr>
              <w:t>relation</w:t>
            </w:r>
            <w:r w:rsidR="00EF31BB" w:rsidRPr="008D5550">
              <w:rPr>
                <w:rFonts w:ascii="Times New Roman" w:hAnsi="Times New Roman" w:cs="Times New Roman"/>
                <w:spacing w:val="-3"/>
                <w:sz w:val="20"/>
                <w:szCs w:val="20"/>
              </w:rPr>
              <w:t xml:space="preserve"> </w:t>
            </w:r>
            <w:r w:rsidR="00EF31BB" w:rsidRPr="008D5550">
              <w:rPr>
                <w:rFonts w:ascii="Times New Roman" w:hAnsi="Times New Roman" w:cs="Times New Roman"/>
                <w:sz w:val="20"/>
                <w:szCs w:val="20"/>
              </w:rPr>
              <w:t>relates</w:t>
            </w:r>
            <w:r w:rsidR="00EF31BB" w:rsidRPr="008D5550">
              <w:rPr>
                <w:rFonts w:ascii="Times New Roman" w:hAnsi="Times New Roman" w:cs="Times New Roman"/>
                <w:spacing w:val="-3"/>
                <w:sz w:val="20"/>
                <w:szCs w:val="20"/>
              </w:rPr>
              <w:t xml:space="preserve"> </w:t>
            </w:r>
            <w:r w:rsidR="00EF31BB" w:rsidRPr="008D5550">
              <w:rPr>
                <w:rFonts w:ascii="Times New Roman" w:hAnsi="Times New Roman" w:cs="Times New Roman"/>
                <w:sz w:val="20"/>
                <w:szCs w:val="20"/>
              </w:rPr>
              <w:t>to</w:t>
            </w:r>
            <w:r w:rsidR="00EF31BB" w:rsidRPr="008D5550">
              <w:rPr>
                <w:rFonts w:ascii="Times New Roman" w:hAnsi="Times New Roman" w:cs="Times New Roman"/>
                <w:spacing w:val="-3"/>
                <w:sz w:val="20"/>
                <w:szCs w:val="20"/>
              </w:rPr>
              <w:t xml:space="preserve"> </w:t>
            </w:r>
            <w:r w:rsidR="00EF31BB" w:rsidRPr="008D5550">
              <w:rPr>
                <w:rFonts w:ascii="Times New Roman" w:hAnsi="Times New Roman" w:cs="Times New Roman"/>
                <w:sz w:val="20"/>
                <w:szCs w:val="20"/>
              </w:rPr>
              <w:t>the fund manager</w:t>
            </w:r>
            <w:r w:rsidRPr="00100C41">
              <w:rPr>
                <w:rFonts w:ascii="Times New Roman" w:hAnsi="Times New Roman" w:cs="Times New Roman"/>
                <w:sz w:val="20"/>
                <w:szCs w:val="20"/>
              </w:rPr>
              <w:t>;</w:t>
            </w:r>
          </w:p>
          <w:p w14:paraId="4A5520DF" w14:textId="1BC24F67" w:rsidR="00100C41" w:rsidRPr="00100C41" w:rsidRDefault="00100C41" w:rsidP="00372912">
            <w:pPr>
              <w:numPr>
                <w:ilvl w:val="0"/>
                <w:numId w:val="4"/>
              </w:numPr>
              <w:spacing w:after="200" w:line="276" w:lineRule="auto"/>
              <w:contextualSpacing/>
              <w:jc w:val="both"/>
              <w:rPr>
                <w:rFonts w:ascii="Times New Roman" w:hAnsi="Times New Roman" w:cs="Times New Roman"/>
                <w:sz w:val="20"/>
                <w:szCs w:val="20"/>
              </w:rPr>
            </w:pPr>
            <w:r w:rsidRPr="00100C41">
              <w:rPr>
                <w:rFonts w:ascii="Times New Roman" w:hAnsi="Times New Roman" w:cs="Times New Roman"/>
                <w:sz w:val="20"/>
                <w:szCs w:val="20"/>
              </w:rPr>
              <w:t>Regarding CIC category 7 – Cash and deposits (excluding CIC 71 and CIC 75), the group relation relates to the depositary entity</w:t>
            </w:r>
            <w:r w:rsidR="00931DE7">
              <w:rPr>
                <w:rFonts w:ascii="Times New Roman" w:hAnsi="Times New Roman" w:cs="Times New Roman"/>
                <w:sz w:val="20"/>
                <w:szCs w:val="20"/>
              </w:rPr>
              <w:t>;</w:t>
            </w:r>
          </w:p>
          <w:p w14:paraId="4A5520E0" w14:textId="4B16EAC9" w:rsidR="00100C41" w:rsidRPr="00100C41" w:rsidRDefault="00100C41" w:rsidP="00372912">
            <w:pPr>
              <w:numPr>
                <w:ilvl w:val="0"/>
                <w:numId w:val="4"/>
              </w:numPr>
              <w:spacing w:after="200" w:line="276" w:lineRule="auto"/>
              <w:contextualSpacing/>
              <w:jc w:val="both"/>
              <w:rPr>
                <w:rFonts w:ascii="Times New Roman" w:hAnsi="Times New Roman" w:cs="Times New Roman"/>
                <w:sz w:val="20"/>
                <w:szCs w:val="20"/>
              </w:rPr>
            </w:pPr>
            <w:r w:rsidRPr="00100C41">
              <w:rPr>
                <w:rFonts w:ascii="Times New Roman" w:hAnsi="Times New Roman" w:cs="Times New Roman"/>
                <w:sz w:val="20"/>
                <w:szCs w:val="20"/>
              </w:rPr>
              <w:t xml:space="preserve">Regarding CIC </w:t>
            </w:r>
            <w:r w:rsidR="00B96EA4">
              <w:rPr>
                <w:rFonts w:ascii="Times New Roman" w:hAnsi="Times New Roman" w:cs="Times New Roman"/>
                <w:sz w:val="20"/>
                <w:szCs w:val="20"/>
              </w:rPr>
              <w:t xml:space="preserve">category </w:t>
            </w:r>
            <w:r w:rsidRPr="00100C41">
              <w:rPr>
                <w:rFonts w:ascii="Times New Roman" w:hAnsi="Times New Roman" w:cs="Times New Roman"/>
                <w:sz w:val="20"/>
                <w:szCs w:val="20"/>
              </w:rPr>
              <w:t xml:space="preserve">8 – Mortgages and Loans, other than </w:t>
            </w:r>
            <w:r w:rsidR="00B96EA4">
              <w:rPr>
                <w:rFonts w:ascii="Times New Roman" w:hAnsi="Times New Roman" w:cs="Times New Roman"/>
                <w:sz w:val="20"/>
                <w:szCs w:val="20"/>
              </w:rPr>
              <w:t>CIC 87 and CIC 88</w:t>
            </w:r>
            <w:r w:rsidRPr="00100C41">
              <w:rPr>
                <w:rFonts w:ascii="Times New Roman" w:hAnsi="Times New Roman" w:cs="Times New Roman"/>
                <w:sz w:val="20"/>
                <w:szCs w:val="20"/>
              </w:rPr>
              <w:t xml:space="preserve"> the group relation relates to the borrower;</w:t>
            </w:r>
          </w:p>
          <w:p w14:paraId="4A5520E1" w14:textId="4939F52A" w:rsidR="00100C41" w:rsidRPr="00100C41" w:rsidRDefault="00100C41" w:rsidP="00372912">
            <w:pPr>
              <w:numPr>
                <w:ilvl w:val="0"/>
                <w:numId w:val="4"/>
              </w:numPr>
              <w:spacing w:after="200" w:line="276" w:lineRule="auto"/>
              <w:contextualSpacing/>
              <w:jc w:val="both"/>
              <w:rPr>
                <w:rFonts w:ascii="Times New Roman" w:hAnsi="Times New Roman" w:cs="Times New Roman"/>
                <w:sz w:val="20"/>
                <w:szCs w:val="20"/>
              </w:rPr>
            </w:pPr>
            <w:r w:rsidRPr="00100C41">
              <w:rPr>
                <w:rFonts w:ascii="Times New Roman" w:hAnsi="Times New Roman" w:cs="Times New Roman"/>
                <w:sz w:val="20"/>
                <w:szCs w:val="20"/>
              </w:rPr>
              <w:t xml:space="preserve">This item is not applicable for CIC </w:t>
            </w:r>
            <w:r w:rsidR="00B96EA4">
              <w:rPr>
                <w:rFonts w:ascii="Times New Roman" w:hAnsi="Times New Roman" w:cs="Times New Roman"/>
                <w:sz w:val="20"/>
                <w:szCs w:val="20"/>
              </w:rPr>
              <w:t>87 and CIC 88;</w:t>
            </w:r>
          </w:p>
          <w:p w14:paraId="0704744E" w14:textId="0E1FE2FD" w:rsidR="00DE548D" w:rsidRDefault="00100C41" w:rsidP="00372912">
            <w:pPr>
              <w:spacing w:after="200" w:line="276" w:lineRule="auto"/>
              <w:jc w:val="both"/>
              <w:rPr>
                <w:rFonts w:ascii="Times New Roman" w:hAnsi="Times New Roman" w:cs="Times New Roman"/>
                <w:sz w:val="20"/>
                <w:szCs w:val="20"/>
              </w:rPr>
            </w:pPr>
            <w:r w:rsidRPr="00100C41">
              <w:rPr>
                <w:rFonts w:ascii="Times New Roman" w:hAnsi="Times New Roman" w:cs="Times New Roman"/>
                <w:sz w:val="20"/>
                <w:szCs w:val="20"/>
              </w:rPr>
              <w:t>This item is not applicable for CIC 71, CIC 75</w:t>
            </w:r>
            <w:r w:rsidR="00DD0BD3">
              <w:rPr>
                <w:rFonts w:ascii="Times New Roman" w:hAnsi="Times New Roman" w:cs="Times New Roman"/>
                <w:sz w:val="20"/>
                <w:szCs w:val="20"/>
              </w:rPr>
              <w:t>, CIC</w:t>
            </w:r>
            <w:r w:rsidR="003077D6">
              <w:rPr>
                <w:rFonts w:ascii="Times New Roman" w:hAnsi="Times New Roman" w:cs="Times New Roman"/>
                <w:sz w:val="20"/>
                <w:szCs w:val="20"/>
              </w:rPr>
              <w:t xml:space="preserve"> </w:t>
            </w:r>
            <w:r w:rsidR="00DD0BD3">
              <w:rPr>
                <w:rFonts w:ascii="Times New Roman" w:hAnsi="Times New Roman" w:cs="Times New Roman"/>
                <w:sz w:val="20"/>
                <w:szCs w:val="20"/>
              </w:rPr>
              <w:t>09</w:t>
            </w:r>
            <w:r w:rsidRPr="00100C41">
              <w:rPr>
                <w:rFonts w:ascii="Times New Roman" w:hAnsi="Times New Roman" w:cs="Times New Roman"/>
                <w:sz w:val="20"/>
                <w:szCs w:val="20"/>
              </w:rPr>
              <w:t xml:space="preserve"> and CIC category 9 – Property</w:t>
            </w:r>
          </w:p>
          <w:p w14:paraId="3003A26D" w14:textId="104E3682" w:rsidR="00DD0BD3" w:rsidRPr="00DD0BD3" w:rsidRDefault="00DD0BD3" w:rsidP="00372912">
            <w:pPr>
              <w:jc w:val="both"/>
              <w:rPr>
                <w:rFonts w:ascii="Times New Roman" w:hAnsi="Times New Roman" w:cs="Times New Roman"/>
                <w:sz w:val="20"/>
                <w:szCs w:val="20"/>
              </w:rPr>
            </w:pPr>
            <w:r w:rsidRPr="00DD0BD3">
              <w:rPr>
                <w:rFonts w:ascii="Times New Roman" w:hAnsi="Times New Roman" w:cs="Times New Roman"/>
                <w:sz w:val="20"/>
                <w:szCs w:val="20"/>
              </w:rPr>
              <w:t>This item is not applicable for bonds issued by:</w:t>
            </w:r>
          </w:p>
          <w:p w14:paraId="167B0219" w14:textId="238DD7B8" w:rsidR="00DD0BD3" w:rsidRPr="00DD0BD3" w:rsidRDefault="00DD0BD3" w:rsidP="00372912">
            <w:pPr>
              <w:jc w:val="both"/>
              <w:rPr>
                <w:rFonts w:ascii="Times New Roman" w:hAnsi="Times New Roman" w:cs="Times New Roman"/>
                <w:sz w:val="20"/>
                <w:szCs w:val="20"/>
              </w:rPr>
            </w:pPr>
            <w:r w:rsidRPr="00DD0BD3">
              <w:rPr>
                <w:rFonts w:ascii="Times New Roman" w:hAnsi="Times New Roman" w:cs="Times New Roman"/>
                <w:sz w:val="20"/>
                <w:szCs w:val="20"/>
              </w:rPr>
              <w:t>–</w:t>
            </w:r>
            <w:r w:rsidRPr="00DD0BD3">
              <w:rPr>
                <w:rFonts w:ascii="Times New Roman" w:hAnsi="Times New Roman" w:cs="Times New Roman"/>
                <w:sz w:val="20"/>
                <w:szCs w:val="20"/>
              </w:rPr>
              <w:tab/>
              <w:t>a central government</w:t>
            </w:r>
            <w:r w:rsidR="008D5550">
              <w:rPr>
                <w:rFonts w:ascii="Times New Roman" w:hAnsi="Times New Roman" w:cs="Times New Roman"/>
                <w:sz w:val="20"/>
                <w:szCs w:val="20"/>
              </w:rPr>
              <w:t>,</w:t>
            </w:r>
          </w:p>
          <w:p w14:paraId="080C2C09" w14:textId="77777777" w:rsidR="00DD0BD3" w:rsidRPr="00DD0BD3" w:rsidRDefault="00DD0BD3" w:rsidP="00372912">
            <w:pPr>
              <w:jc w:val="both"/>
              <w:rPr>
                <w:rFonts w:ascii="Times New Roman" w:hAnsi="Times New Roman" w:cs="Times New Roman"/>
                <w:sz w:val="20"/>
                <w:szCs w:val="20"/>
              </w:rPr>
            </w:pPr>
            <w:r w:rsidRPr="00DD0BD3">
              <w:rPr>
                <w:rFonts w:ascii="Times New Roman" w:hAnsi="Times New Roman" w:cs="Times New Roman"/>
                <w:sz w:val="20"/>
                <w:szCs w:val="20"/>
              </w:rPr>
              <w:t>–</w:t>
            </w:r>
            <w:r w:rsidRPr="00DD0BD3">
              <w:rPr>
                <w:rFonts w:ascii="Times New Roman" w:hAnsi="Times New Roman" w:cs="Times New Roman"/>
                <w:sz w:val="20"/>
                <w:szCs w:val="20"/>
              </w:rPr>
              <w:tab/>
              <w:t>a local government,</w:t>
            </w:r>
          </w:p>
          <w:p w14:paraId="56021C86" w14:textId="77777777" w:rsidR="00DD0BD3" w:rsidRPr="00DD0BD3" w:rsidRDefault="00DD0BD3" w:rsidP="00372912">
            <w:pPr>
              <w:jc w:val="both"/>
              <w:rPr>
                <w:rFonts w:ascii="Times New Roman" w:hAnsi="Times New Roman" w:cs="Times New Roman"/>
                <w:sz w:val="20"/>
                <w:szCs w:val="20"/>
              </w:rPr>
            </w:pPr>
            <w:r w:rsidRPr="00DD0BD3">
              <w:rPr>
                <w:rFonts w:ascii="Times New Roman" w:hAnsi="Times New Roman" w:cs="Times New Roman"/>
                <w:sz w:val="20"/>
                <w:szCs w:val="20"/>
              </w:rPr>
              <w:t>–</w:t>
            </w:r>
            <w:r w:rsidRPr="00DD0BD3">
              <w:rPr>
                <w:rFonts w:ascii="Times New Roman" w:hAnsi="Times New Roman" w:cs="Times New Roman"/>
                <w:sz w:val="20"/>
                <w:szCs w:val="20"/>
              </w:rPr>
              <w:tab/>
              <w:t>a government agency,</w:t>
            </w:r>
          </w:p>
          <w:p w14:paraId="2A0D36EB" w14:textId="77777777" w:rsidR="00DD0BD3" w:rsidRPr="00DD0BD3" w:rsidRDefault="00DD0BD3" w:rsidP="00372912">
            <w:pPr>
              <w:jc w:val="both"/>
              <w:rPr>
                <w:rFonts w:ascii="Times New Roman" w:hAnsi="Times New Roman" w:cs="Times New Roman"/>
                <w:sz w:val="20"/>
                <w:szCs w:val="20"/>
              </w:rPr>
            </w:pPr>
            <w:r w:rsidRPr="00DD0BD3">
              <w:rPr>
                <w:rFonts w:ascii="Times New Roman" w:hAnsi="Times New Roman" w:cs="Times New Roman"/>
                <w:sz w:val="20"/>
                <w:szCs w:val="20"/>
              </w:rPr>
              <w:t>–</w:t>
            </w:r>
            <w:r w:rsidRPr="00DD0BD3">
              <w:rPr>
                <w:rFonts w:ascii="Times New Roman" w:hAnsi="Times New Roman" w:cs="Times New Roman"/>
                <w:sz w:val="20"/>
                <w:szCs w:val="20"/>
              </w:rPr>
              <w:tab/>
              <w:t>a central bank,</w:t>
            </w:r>
          </w:p>
          <w:p w14:paraId="5800A0F9" w14:textId="77777777" w:rsidR="00DD0BD3" w:rsidRPr="00DD0BD3" w:rsidRDefault="00DD0BD3" w:rsidP="00372912">
            <w:pPr>
              <w:jc w:val="both"/>
              <w:rPr>
                <w:rFonts w:ascii="Times New Roman" w:hAnsi="Times New Roman" w:cs="Times New Roman"/>
                <w:sz w:val="20"/>
                <w:szCs w:val="20"/>
              </w:rPr>
            </w:pPr>
            <w:r w:rsidRPr="00DD0BD3">
              <w:rPr>
                <w:rFonts w:ascii="Times New Roman" w:hAnsi="Times New Roman" w:cs="Times New Roman"/>
                <w:sz w:val="20"/>
                <w:szCs w:val="20"/>
              </w:rPr>
              <w:t>–</w:t>
            </w:r>
            <w:r w:rsidRPr="00DD0BD3">
              <w:rPr>
                <w:rFonts w:ascii="Times New Roman" w:hAnsi="Times New Roman" w:cs="Times New Roman"/>
                <w:sz w:val="20"/>
                <w:szCs w:val="20"/>
              </w:rPr>
              <w:tab/>
              <w:t>the group/entity itself,</w:t>
            </w:r>
          </w:p>
          <w:p w14:paraId="4A5520E2" w14:textId="58B5D8E2" w:rsidR="00DD0BD3" w:rsidRPr="00566107" w:rsidRDefault="00DD0BD3" w:rsidP="00372912">
            <w:pPr>
              <w:spacing w:after="200" w:line="276" w:lineRule="auto"/>
              <w:jc w:val="both"/>
              <w:rPr>
                <w:rFonts w:ascii="Times New Roman" w:hAnsi="Times New Roman" w:cs="Times New Roman"/>
                <w:sz w:val="20"/>
                <w:szCs w:val="20"/>
              </w:rPr>
            </w:pPr>
            <w:r w:rsidRPr="00DD0BD3">
              <w:rPr>
                <w:rFonts w:ascii="Times New Roman" w:hAnsi="Times New Roman" w:cs="Times New Roman"/>
                <w:sz w:val="20"/>
                <w:szCs w:val="20"/>
              </w:rPr>
              <w:t>–</w:t>
            </w:r>
            <w:r w:rsidRPr="00DD0BD3">
              <w:rPr>
                <w:rFonts w:ascii="Times New Roman" w:hAnsi="Times New Roman" w:cs="Times New Roman"/>
                <w:sz w:val="20"/>
                <w:szCs w:val="20"/>
              </w:rPr>
              <w:tab/>
              <w:t>a supranational organization (as long as no issuer group exists).</w:t>
            </w:r>
          </w:p>
        </w:tc>
      </w:tr>
      <w:tr w:rsidR="00DE548D" w:rsidRPr="006C2F0D" w14:paraId="4A5520EA" w14:textId="77777777" w:rsidTr="008D5550">
        <w:trPr>
          <w:trHeight w:val="300"/>
        </w:trPr>
        <w:tc>
          <w:tcPr>
            <w:tcW w:w="1425" w:type="dxa"/>
            <w:hideMark/>
          </w:tcPr>
          <w:p w14:paraId="4A5520E4" w14:textId="77777777" w:rsidR="00DE548D" w:rsidRPr="00566107" w:rsidRDefault="00335000" w:rsidP="00372912">
            <w:pPr>
              <w:pStyle w:val="NoSpacing"/>
              <w:jc w:val="both"/>
              <w:rPr>
                <w:rFonts w:ascii="Times New Roman" w:hAnsi="Times New Roman" w:cs="Times New Roman"/>
                <w:sz w:val="20"/>
                <w:szCs w:val="20"/>
              </w:rPr>
            </w:pPr>
            <w:r>
              <w:rPr>
                <w:rFonts w:ascii="Times New Roman" w:hAnsi="Times New Roman" w:cs="Times New Roman"/>
                <w:sz w:val="20"/>
              </w:rPr>
              <w:t>C0260</w:t>
            </w:r>
          </w:p>
        </w:tc>
        <w:tc>
          <w:tcPr>
            <w:tcW w:w="1944" w:type="dxa"/>
            <w:hideMark/>
          </w:tcPr>
          <w:p w14:paraId="4A5520E5" w14:textId="77777777" w:rsidR="00DE548D" w:rsidRPr="00566107" w:rsidRDefault="00DE548D" w:rsidP="00372912">
            <w:pPr>
              <w:spacing w:after="200" w:line="276" w:lineRule="auto"/>
              <w:jc w:val="both"/>
              <w:rPr>
                <w:rFonts w:ascii="Times New Roman" w:hAnsi="Times New Roman" w:cs="Times New Roman"/>
                <w:sz w:val="20"/>
                <w:szCs w:val="20"/>
              </w:rPr>
            </w:pPr>
            <w:r w:rsidRPr="0061769B">
              <w:rPr>
                <w:rFonts w:ascii="Times New Roman" w:hAnsi="Times New Roman" w:cs="Times New Roman"/>
                <w:sz w:val="20"/>
                <w:szCs w:val="20"/>
              </w:rPr>
              <w:t>Type of issuer group code</w:t>
            </w:r>
          </w:p>
        </w:tc>
        <w:tc>
          <w:tcPr>
            <w:tcW w:w="5698" w:type="dxa"/>
            <w:hideMark/>
          </w:tcPr>
          <w:p w14:paraId="4A5520E6" w14:textId="77777777" w:rsidR="005362D3" w:rsidRDefault="00DE548D" w:rsidP="00372912">
            <w:pPr>
              <w:spacing w:line="276" w:lineRule="auto"/>
              <w:jc w:val="both"/>
              <w:rPr>
                <w:rFonts w:ascii="Times New Roman" w:hAnsi="Times New Roman" w:cs="Times New Roman"/>
                <w:sz w:val="20"/>
                <w:szCs w:val="20"/>
              </w:rPr>
            </w:pPr>
            <w:r w:rsidRPr="0061769B">
              <w:rPr>
                <w:rFonts w:ascii="Times New Roman" w:hAnsi="Times New Roman" w:cs="Times New Roman"/>
                <w:sz w:val="20"/>
                <w:szCs w:val="20"/>
              </w:rPr>
              <w:t>Identification of the code used for the “Issuer Group Code” item. One of the options in the following closed list shall be used:</w:t>
            </w:r>
            <w:r w:rsidRPr="0061769B">
              <w:rPr>
                <w:rFonts w:ascii="Times New Roman" w:hAnsi="Times New Roman" w:cs="Times New Roman"/>
                <w:sz w:val="20"/>
                <w:szCs w:val="20"/>
              </w:rPr>
              <w:br/>
            </w:r>
            <w:r w:rsidRPr="006C2F0D">
              <w:rPr>
                <w:rFonts w:ascii="Times New Roman" w:hAnsi="Times New Roman" w:cs="Times New Roman"/>
                <w:sz w:val="20"/>
                <w:szCs w:val="20"/>
              </w:rPr>
              <w:t>1 -</w:t>
            </w:r>
            <w:r w:rsidRPr="0061769B">
              <w:rPr>
                <w:rFonts w:ascii="Times New Roman" w:hAnsi="Times New Roman" w:cs="Times New Roman"/>
                <w:sz w:val="20"/>
                <w:szCs w:val="20"/>
              </w:rPr>
              <w:t xml:space="preserve"> LEI </w:t>
            </w:r>
          </w:p>
          <w:p w14:paraId="4A5520E7" w14:textId="77777777" w:rsidR="00DE548D" w:rsidRDefault="005362D3" w:rsidP="00372912">
            <w:pPr>
              <w:spacing w:after="200" w:line="276" w:lineRule="auto"/>
              <w:jc w:val="both"/>
              <w:rPr>
                <w:rFonts w:ascii="Times New Roman" w:hAnsi="Times New Roman" w:cs="Times New Roman"/>
                <w:sz w:val="20"/>
                <w:szCs w:val="20"/>
              </w:rPr>
            </w:pPr>
            <w:r>
              <w:rPr>
                <w:rFonts w:ascii="Times New Roman" w:hAnsi="Times New Roman" w:cs="Times New Roman"/>
                <w:sz w:val="20"/>
                <w:szCs w:val="20"/>
              </w:rPr>
              <w:t xml:space="preserve">9 </w:t>
            </w:r>
            <w:r w:rsidR="00100C41">
              <w:rPr>
                <w:rFonts w:ascii="Times New Roman" w:hAnsi="Times New Roman" w:cs="Times New Roman"/>
                <w:sz w:val="20"/>
                <w:szCs w:val="20"/>
              </w:rPr>
              <w:t>–</w:t>
            </w:r>
            <w:r>
              <w:rPr>
                <w:rFonts w:ascii="Times New Roman" w:hAnsi="Times New Roman" w:cs="Times New Roman"/>
                <w:sz w:val="20"/>
                <w:szCs w:val="20"/>
              </w:rPr>
              <w:t xml:space="preserve"> None</w:t>
            </w:r>
          </w:p>
          <w:p w14:paraId="4A5520E9" w14:textId="0612F027" w:rsidR="00DD0BD3" w:rsidRPr="00566107" w:rsidRDefault="00DD0BD3" w:rsidP="00372912">
            <w:pPr>
              <w:spacing w:after="200" w:line="276" w:lineRule="auto"/>
              <w:jc w:val="both"/>
              <w:rPr>
                <w:rFonts w:ascii="Times New Roman" w:hAnsi="Times New Roman" w:cs="Times New Roman"/>
                <w:sz w:val="20"/>
                <w:szCs w:val="20"/>
              </w:rPr>
            </w:pPr>
          </w:p>
        </w:tc>
      </w:tr>
      <w:tr w:rsidR="00DE548D" w:rsidRPr="006C2F0D" w14:paraId="4A5520F7" w14:textId="77777777" w:rsidTr="008D5550">
        <w:trPr>
          <w:trHeight w:val="60"/>
        </w:trPr>
        <w:tc>
          <w:tcPr>
            <w:tcW w:w="1425" w:type="dxa"/>
          </w:tcPr>
          <w:p w14:paraId="4A5520EB" w14:textId="77777777" w:rsidR="00DE548D" w:rsidRPr="00566107" w:rsidRDefault="00335000" w:rsidP="00372912">
            <w:pPr>
              <w:pStyle w:val="NoSpacing"/>
              <w:jc w:val="both"/>
              <w:rPr>
                <w:rFonts w:ascii="Times New Roman" w:hAnsi="Times New Roman" w:cs="Times New Roman"/>
                <w:sz w:val="20"/>
                <w:szCs w:val="20"/>
              </w:rPr>
            </w:pPr>
            <w:r>
              <w:rPr>
                <w:rFonts w:ascii="Times New Roman" w:hAnsi="Times New Roman" w:cs="Times New Roman"/>
                <w:sz w:val="20"/>
              </w:rPr>
              <w:t>C0270</w:t>
            </w:r>
          </w:p>
        </w:tc>
        <w:tc>
          <w:tcPr>
            <w:tcW w:w="1944" w:type="dxa"/>
          </w:tcPr>
          <w:p w14:paraId="4A5520EC" w14:textId="77777777" w:rsidR="00DE548D" w:rsidRPr="00566107" w:rsidRDefault="00DE548D" w:rsidP="00372912">
            <w:pPr>
              <w:spacing w:after="200" w:line="276" w:lineRule="auto"/>
              <w:jc w:val="both"/>
              <w:rPr>
                <w:rFonts w:ascii="Times New Roman" w:hAnsi="Times New Roman" w:cs="Times New Roman"/>
                <w:sz w:val="20"/>
                <w:szCs w:val="20"/>
              </w:rPr>
            </w:pPr>
            <w:r w:rsidRPr="0061769B">
              <w:rPr>
                <w:rFonts w:ascii="Times New Roman" w:hAnsi="Times New Roman" w:cs="Times New Roman"/>
                <w:sz w:val="20"/>
                <w:szCs w:val="20"/>
              </w:rPr>
              <w:t>Issuer Country</w:t>
            </w:r>
          </w:p>
        </w:tc>
        <w:tc>
          <w:tcPr>
            <w:tcW w:w="5698" w:type="dxa"/>
          </w:tcPr>
          <w:p w14:paraId="4A5520ED" w14:textId="77777777" w:rsidR="00DE548D" w:rsidRPr="0061769B" w:rsidRDefault="00DE548D" w:rsidP="00372912">
            <w:pPr>
              <w:spacing w:after="200" w:line="276" w:lineRule="auto"/>
              <w:jc w:val="both"/>
              <w:rPr>
                <w:rFonts w:ascii="Times New Roman" w:hAnsi="Times New Roman" w:cs="Times New Roman"/>
                <w:sz w:val="20"/>
                <w:szCs w:val="20"/>
              </w:rPr>
            </w:pPr>
            <w:r w:rsidRPr="0061769B">
              <w:rPr>
                <w:rFonts w:ascii="Times New Roman" w:hAnsi="Times New Roman" w:cs="Times New Roman"/>
                <w:sz w:val="20"/>
                <w:szCs w:val="20"/>
              </w:rPr>
              <w:t xml:space="preserve">ISO 3166-1 alpha-2 code of the </w:t>
            </w:r>
            <w:r w:rsidRPr="006C2F0D">
              <w:rPr>
                <w:rFonts w:ascii="Times New Roman" w:hAnsi="Times New Roman" w:cs="Times New Roman"/>
                <w:sz w:val="20"/>
                <w:szCs w:val="20"/>
              </w:rPr>
              <w:t>c</w:t>
            </w:r>
            <w:r w:rsidRPr="0061769B">
              <w:rPr>
                <w:rFonts w:ascii="Times New Roman" w:hAnsi="Times New Roman" w:cs="Times New Roman"/>
                <w:sz w:val="20"/>
                <w:szCs w:val="20"/>
              </w:rPr>
              <w:t>ountry of locali</w:t>
            </w:r>
            <w:r w:rsidRPr="006C2F0D">
              <w:rPr>
                <w:rFonts w:ascii="Times New Roman" w:hAnsi="Times New Roman" w:cs="Times New Roman"/>
                <w:sz w:val="20"/>
                <w:szCs w:val="20"/>
              </w:rPr>
              <w:t>s</w:t>
            </w:r>
            <w:r w:rsidRPr="0061769B">
              <w:rPr>
                <w:rFonts w:ascii="Times New Roman" w:hAnsi="Times New Roman" w:cs="Times New Roman"/>
                <w:sz w:val="20"/>
                <w:szCs w:val="20"/>
              </w:rPr>
              <w:t xml:space="preserve">ation of the issuer. </w:t>
            </w:r>
          </w:p>
          <w:p w14:paraId="4A5520EE" w14:textId="349D4819" w:rsidR="00DE548D" w:rsidRPr="0061769B" w:rsidRDefault="00DE548D" w:rsidP="00372912">
            <w:pPr>
              <w:spacing w:after="200" w:line="276" w:lineRule="auto"/>
              <w:jc w:val="both"/>
              <w:rPr>
                <w:rFonts w:ascii="Times New Roman" w:hAnsi="Times New Roman" w:cs="Times New Roman"/>
                <w:sz w:val="20"/>
                <w:szCs w:val="20"/>
              </w:rPr>
            </w:pPr>
            <w:r w:rsidRPr="0061769B">
              <w:rPr>
                <w:rFonts w:ascii="Times New Roman" w:hAnsi="Times New Roman" w:cs="Times New Roman"/>
                <w:sz w:val="20"/>
                <w:szCs w:val="20"/>
              </w:rPr>
              <w:t>The locali</w:t>
            </w:r>
            <w:r w:rsidRPr="006C2F0D">
              <w:rPr>
                <w:rFonts w:ascii="Times New Roman" w:hAnsi="Times New Roman" w:cs="Times New Roman"/>
                <w:sz w:val="20"/>
                <w:szCs w:val="20"/>
              </w:rPr>
              <w:t>s</w:t>
            </w:r>
            <w:r w:rsidRPr="0061769B">
              <w:rPr>
                <w:rFonts w:ascii="Times New Roman" w:hAnsi="Times New Roman" w:cs="Times New Roman"/>
                <w:sz w:val="20"/>
                <w:szCs w:val="20"/>
              </w:rPr>
              <w:t>ation of the issuer is assessed by the address of the entity issuing the asset</w:t>
            </w:r>
            <w:ins w:id="52" w:author="Author">
              <w:r w:rsidR="00E308F3">
                <w:rPr>
                  <w:rFonts w:ascii="Times New Roman" w:hAnsi="Times New Roman" w:cs="Times New Roman"/>
                  <w:sz w:val="20"/>
                  <w:szCs w:val="20"/>
                </w:rPr>
                <w:t xml:space="preserve"> except supranational issuers and European Union Institutions</w:t>
              </w:r>
            </w:ins>
            <w:r w:rsidRPr="0061769B">
              <w:rPr>
                <w:rFonts w:ascii="Times New Roman" w:hAnsi="Times New Roman" w:cs="Times New Roman"/>
                <w:sz w:val="20"/>
                <w:szCs w:val="20"/>
              </w:rPr>
              <w:t>.</w:t>
            </w:r>
          </w:p>
          <w:p w14:paraId="4A5520EF" w14:textId="77777777" w:rsidR="00100C41" w:rsidRPr="00100C41" w:rsidRDefault="00100C41" w:rsidP="00372912">
            <w:pPr>
              <w:spacing w:line="276" w:lineRule="auto"/>
              <w:jc w:val="both"/>
              <w:rPr>
                <w:rFonts w:ascii="Times New Roman" w:hAnsi="Times New Roman" w:cs="Times New Roman"/>
                <w:sz w:val="20"/>
                <w:szCs w:val="20"/>
              </w:rPr>
            </w:pPr>
            <w:r w:rsidRPr="00100C41">
              <w:rPr>
                <w:rFonts w:ascii="Times New Roman" w:hAnsi="Times New Roman" w:cs="Times New Roman"/>
                <w:sz w:val="20"/>
                <w:szCs w:val="20"/>
              </w:rPr>
              <w:t>The following shall be considered:</w:t>
            </w:r>
          </w:p>
          <w:p w14:paraId="4A5520F0" w14:textId="1F93BDF8" w:rsidR="00100C41" w:rsidRPr="00100C41" w:rsidRDefault="00100C41" w:rsidP="00372912">
            <w:pPr>
              <w:numPr>
                <w:ilvl w:val="0"/>
                <w:numId w:val="4"/>
              </w:numPr>
              <w:spacing w:after="200" w:line="276" w:lineRule="auto"/>
              <w:contextualSpacing/>
              <w:jc w:val="both"/>
              <w:rPr>
                <w:rFonts w:ascii="Times New Roman" w:hAnsi="Times New Roman" w:cs="Times New Roman"/>
                <w:sz w:val="20"/>
                <w:szCs w:val="20"/>
              </w:rPr>
            </w:pPr>
            <w:r w:rsidRPr="00100C41">
              <w:rPr>
                <w:rFonts w:ascii="Times New Roman" w:hAnsi="Times New Roman" w:cs="Times New Roman"/>
                <w:sz w:val="20"/>
                <w:szCs w:val="20"/>
              </w:rPr>
              <w:t>Regarding CIC category 4 – Collective Investments Undertakings, the issuer country is the country is relative to the fund manager</w:t>
            </w:r>
            <w:r w:rsidR="00180C81">
              <w:rPr>
                <w:rFonts w:ascii="Times New Roman" w:hAnsi="Times New Roman" w:cs="Times New Roman"/>
                <w:sz w:val="20"/>
                <w:szCs w:val="20"/>
              </w:rPr>
              <w:t xml:space="preserve"> </w:t>
            </w:r>
          </w:p>
          <w:p w14:paraId="4A5520F1" w14:textId="17D52A12" w:rsidR="00100C41" w:rsidRPr="00100C41" w:rsidRDefault="00100C41" w:rsidP="00372912">
            <w:pPr>
              <w:numPr>
                <w:ilvl w:val="0"/>
                <w:numId w:val="4"/>
              </w:numPr>
              <w:spacing w:after="200" w:line="276" w:lineRule="auto"/>
              <w:contextualSpacing/>
              <w:jc w:val="both"/>
              <w:rPr>
                <w:rFonts w:ascii="Times New Roman" w:hAnsi="Times New Roman" w:cs="Times New Roman"/>
                <w:sz w:val="20"/>
                <w:szCs w:val="20"/>
              </w:rPr>
            </w:pPr>
            <w:r w:rsidRPr="00100C41">
              <w:rPr>
                <w:rFonts w:ascii="Times New Roman" w:hAnsi="Times New Roman" w:cs="Times New Roman"/>
                <w:sz w:val="20"/>
                <w:szCs w:val="20"/>
              </w:rPr>
              <w:t>Regarding CIC category 7 – Cash and deposits (excluding CIC 71 and CIC 75), the issuer country is the country of the depositary entity</w:t>
            </w:r>
            <w:r w:rsidR="00DD0BD3">
              <w:rPr>
                <w:rFonts w:ascii="Times New Roman" w:hAnsi="Times New Roman" w:cs="Times New Roman"/>
                <w:sz w:val="20"/>
                <w:szCs w:val="20"/>
              </w:rPr>
              <w:t>;</w:t>
            </w:r>
          </w:p>
          <w:p w14:paraId="4A5520F2" w14:textId="45FD8509" w:rsidR="00100C41" w:rsidRPr="00100C41" w:rsidRDefault="00100C41" w:rsidP="00372912">
            <w:pPr>
              <w:numPr>
                <w:ilvl w:val="0"/>
                <w:numId w:val="4"/>
              </w:numPr>
              <w:spacing w:after="200" w:line="276" w:lineRule="auto"/>
              <w:contextualSpacing/>
              <w:jc w:val="both"/>
              <w:rPr>
                <w:rFonts w:ascii="Times New Roman" w:hAnsi="Times New Roman" w:cs="Times New Roman"/>
                <w:sz w:val="20"/>
                <w:szCs w:val="20"/>
              </w:rPr>
            </w:pPr>
            <w:r w:rsidRPr="00100C41">
              <w:rPr>
                <w:rFonts w:ascii="Times New Roman" w:hAnsi="Times New Roman" w:cs="Times New Roman"/>
                <w:sz w:val="20"/>
                <w:szCs w:val="20"/>
              </w:rPr>
              <w:t xml:space="preserve">Regarding CIC </w:t>
            </w:r>
            <w:r w:rsidR="00B96EA4">
              <w:rPr>
                <w:rFonts w:ascii="Times New Roman" w:hAnsi="Times New Roman" w:cs="Times New Roman"/>
                <w:sz w:val="20"/>
                <w:szCs w:val="20"/>
              </w:rPr>
              <w:t xml:space="preserve">category </w:t>
            </w:r>
            <w:r w:rsidRPr="00100C41">
              <w:rPr>
                <w:rFonts w:ascii="Times New Roman" w:hAnsi="Times New Roman" w:cs="Times New Roman"/>
                <w:sz w:val="20"/>
                <w:szCs w:val="20"/>
              </w:rPr>
              <w:t xml:space="preserve">8 – Mortgages and Loans, other than </w:t>
            </w:r>
            <w:r w:rsidR="00B96EA4">
              <w:rPr>
                <w:rFonts w:ascii="Times New Roman" w:hAnsi="Times New Roman" w:cs="Times New Roman"/>
                <w:sz w:val="20"/>
                <w:szCs w:val="20"/>
              </w:rPr>
              <w:t>CIC 87 and CIC 88</w:t>
            </w:r>
            <w:r w:rsidRPr="00100C41">
              <w:rPr>
                <w:rFonts w:ascii="Times New Roman" w:hAnsi="Times New Roman" w:cs="Times New Roman"/>
                <w:sz w:val="20"/>
                <w:szCs w:val="20"/>
              </w:rPr>
              <w:t xml:space="preserve"> the information shall relate to the borrower;</w:t>
            </w:r>
          </w:p>
          <w:p w14:paraId="4A5520F3" w14:textId="32626E09" w:rsidR="00100C41" w:rsidRPr="00100C41" w:rsidRDefault="00100C41" w:rsidP="00372912">
            <w:pPr>
              <w:numPr>
                <w:ilvl w:val="0"/>
                <w:numId w:val="4"/>
              </w:numPr>
              <w:spacing w:after="200" w:line="276" w:lineRule="auto"/>
              <w:contextualSpacing/>
              <w:jc w:val="both"/>
              <w:rPr>
                <w:rFonts w:ascii="Times New Roman" w:hAnsi="Times New Roman" w:cs="Times New Roman"/>
                <w:sz w:val="20"/>
                <w:szCs w:val="20"/>
              </w:rPr>
            </w:pPr>
            <w:r w:rsidRPr="00100C41">
              <w:rPr>
                <w:rFonts w:ascii="Times New Roman" w:hAnsi="Times New Roman" w:cs="Times New Roman"/>
                <w:sz w:val="20"/>
                <w:szCs w:val="20"/>
              </w:rPr>
              <w:t>This item is not applicable for CIC 71, CIC 75</w:t>
            </w:r>
            <w:r w:rsidR="00DD0BD3">
              <w:rPr>
                <w:rFonts w:ascii="Times New Roman" w:hAnsi="Times New Roman" w:cs="Times New Roman"/>
                <w:sz w:val="20"/>
                <w:szCs w:val="20"/>
              </w:rPr>
              <w:t>, CIC</w:t>
            </w:r>
            <w:r w:rsidR="003077D6">
              <w:rPr>
                <w:rFonts w:ascii="Times New Roman" w:hAnsi="Times New Roman" w:cs="Times New Roman"/>
                <w:sz w:val="20"/>
                <w:szCs w:val="20"/>
              </w:rPr>
              <w:t xml:space="preserve"> </w:t>
            </w:r>
            <w:r w:rsidR="00DD0BD3">
              <w:rPr>
                <w:rFonts w:ascii="Times New Roman" w:hAnsi="Times New Roman" w:cs="Times New Roman"/>
                <w:sz w:val="20"/>
                <w:szCs w:val="20"/>
              </w:rPr>
              <w:t>09</w:t>
            </w:r>
            <w:r w:rsidRPr="00100C41">
              <w:rPr>
                <w:rFonts w:ascii="Times New Roman" w:hAnsi="Times New Roman" w:cs="Times New Roman"/>
                <w:sz w:val="20"/>
                <w:szCs w:val="20"/>
              </w:rPr>
              <w:t xml:space="preserve"> and CIC category 9 – Property; </w:t>
            </w:r>
          </w:p>
          <w:p w14:paraId="4A5520F4" w14:textId="650A0ED8" w:rsidR="00100C41" w:rsidRPr="00100C41" w:rsidRDefault="00100C41" w:rsidP="00372912">
            <w:pPr>
              <w:numPr>
                <w:ilvl w:val="0"/>
                <w:numId w:val="4"/>
              </w:numPr>
              <w:spacing w:after="200" w:line="276" w:lineRule="auto"/>
              <w:contextualSpacing/>
              <w:jc w:val="both"/>
              <w:rPr>
                <w:rFonts w:ascii="Times New Roman" w:hAnsi="Times New Roman" w:cs="Times New Roman"/>
                <w:sz w:val="20"/>
                <w:szCs w:val="20"/>
              </w:rPr>
            </w:pPr>
            <w:r w:rsidRPr="00100C41">
              <w:rPr>
                <w:rFonts w:ascii="Times New Roman" w:hAnsi="Times New Roman" w:cs="Times New Roman"/>
                <w:sz w:val="20"/>
                <w:szCs w:val="20"/>
              </w:rPr>
              <w:t xml:space="preserve">This item is not applicable to CIC </w:t>
            </w:r>
            <w:r w:rsidR="00B96EA4">
              <w:rPr>
                <w:rFonts w:ascii="Times New Roman" w:hAnsi="Times New Roman" w:cs="Times New Roman"/>
                <w:sz w:val="20"/>
                <w:szCs w:val="20"/>
              </w:rPr>
              <w:t>87 and CIC 88</w:t>
            </w:r>
            <w:r w:rsidRPr="00100C41">
              <w:rPr>
                <w:rFonts w:ascii="Times New Roman" w:hAnsi="Times New Roman" w:cs="Times New Roman"/>
                <w:sz w:val="20"/>
                <w:szCs w:val="20"/>
              </w:rPr>
              <w:t>.</w:t>
            </w:r>
          </w:p>
          <w:p w14:paraId="4A5520F5" w14:textId="77777777" w:rsidR="00DE548D" w:rsidRDefault="00DE548D" w:rsidP="00372912">
            <w:pPr>
              <w:jc w:val="both"/>
              <w:rPr>
                <w:rFonts w:ascii="Times New Roman" w:hAnsi="Times New Roman" w:cs="Times New Roman"/>
                <w:sz w:val="20"/>
                <w:szCs w:val="20"/>
              </w:rPr>
            </w:pPr>
          </w:p>
          <w:p w14:paraId="0105F822" w14:textId="77777777" w:rsidR="008D5550" w:rsidRDefault="00DE548D" w:rsidP="00372912">
            <w:pPr>
              <w:jc w:val="both"/>
              <w:rPr>
                <w:rFonts w:ascii="Times New Roman" w:hAnsi="Times New Roman" w:cs="Times New Roman"/>
                <w:sz w:val="20"/>
                <w:szCs w:val="20"/>
              </w:rPr>
            </w:pPr>
            <w:r w:rsidRPr="0061769B">
              <w:rPr>
                <w:rFonts w:ascii="Times New Roman" w:hAnsi="Times New Roman" w:cs="Times New Roman"/>
                <w:sz w:val="20"/>
                <w:szCs w:val="20"/>
              </w:rPr>
              <w:t>One of the options shall be used:</w:t>
            </w:r>
          </w:p>
          <w:p w14:paraId="535084E5" w14:textId="77777777" w:rsidR="008D5550" w:rsidRDefault="00DE548D" w:rsidP="00372912">
            <w:pPr>
              <w:jc w:val="both"/>
              <w:rPr>
                <w:rFonts w:ascii="Times New Roman" w:hAnsi="Times New Roman" w:cs="Times New Roman"/>
                <w:sz w:val="20"/>
                <w:szCs w:val="20"/>
              </w:rPr>
            </w:pPr>
            <w:r w:rsidRPr="0061769B">
              <w:rPr>
                <w:rFonts w:ascii="Times New Roman" w:hAnsi="Times New Roman" w:cs="Times New Roman"/>
                <w:sz w:val="20"/>
                <w:szCs w:val="20"/>
              </w:rPr>
              <w:lastRenderedPageBreak/>
              <w:t xml:space="preserve"> </w:t>
            </w:r>
            <w:r w:rsidRPr="0061769B">
              <w:rPr>
                <w:rFonts w:ascii="Times New Roman" w:hAnsi="Times New Roman" w:cs="Times New Roman"/>
                <w:sz w:val="20"/>
                <w:szCs w:val="20"/>
              </w:rPr>
              <w:br/>
              <w:t xml:space="preserve">  - ISO 3166-1 alpha-2 code</w:t>
            </w:r>
          </w:p>
          <w:p w14:paraId="4A5520F6" w14:textId="53071E5B" w:rsidR="00DE548D" w:rsidRPr="00A81AD8" w:rsidRDefault="00DE548D" w:rsidP="00372912">
            <w:pPr>
              <w:jc w:val="both"/>
              <w:rPr>
                <w:rFonts w:ascii="Times New Roman" w:hAnsi="Times New Roman" w:cs="Times New Roman"/>
                <w:sz w:val="20"/>
                <w:szCs w:val="20"/>
              </w:rPr>
            </w:pPr>
            <w:r w:rsidRPr="0061769B">
              <w:rPr>
                <w:rFonts w:ascii="Times New Roman" w:hAnsi="Times New Roman" w:cs="Times New Roman"/>
                <w:sz w:val="20"/>
                <w:szCs w:val="20"/>
              </w:rPr>
              <w:t xml:space="preserve">  - XA: Supranational issuers</w:t>
            </w:r>
            <w:r w:rsidR="00DD0BD3">
              <w:rPr>
                <w:rFonts w:ascii="Times New Roman" w:hAnsi="Times New Roman" w:cs="Times New Roman"/>
                <w:sz w:val="20"/>
                <w:szCs w:val="20"/>
              </w:rPr>
              <w:t xml:space="preserve"> </w:t>
            </w:r>
            <w:r w:rsidR="00DD0BD3" w:rsidRPr="00DD0BD3">
              <w:rPr>
                <w:rFonts w:ascii="Times New Roman" w:hAnsi="Times New Roman" w:cs="Times New Roman"/>
                <w:sz w:val="20"/>
                <w:szCs w:val="20"/>
              </w:rPr>
              <w:t>(public institutions established by a commitment between national states, e.g. issued by a multilateral development bank as referred to in paragraph 2 of Article 117 of Regulation (EU) No 575/2013 or issued by an international organisation referred to in Article 118 of Regulation (EU) No 575/2013, with exemption of ‘European Union Institutions’);</w:t>
            </w:r>
            <w:r w:rsidRPr="0061769B">
              <w:rPr>
                <w:rFonts w:ascii="Times New Roman" w:hAnsi="Times New Roman" w:cs="Times New Roman"/>
                <w:sz w:val="20"/>
                <w:szCs w:val="20"/>
              </w:rPr>
              <w:br/>
              <w:t xml:space="preserve">  - EU: European Union Institutions</w:t>
            </w:r>
            <w:r w:rsidR="00DD0BD3">
              <w:rPr>
                <w:rFonts w:ascii="Times New Roman" w:hAnsi="Times New Roman" w:cs="Times New Roman"/>
                <w:sz w:val="20"/>
                <w:szCs w:val="20"/>
              </w:rPr>
              <w:t xml:space="preserve"> </w:t>
            </w:r>
            <w:r w:rsidR="00DD0BD3" w:rsidRPr="00DD0BD3">
              <w:rPr>
                <w:rFonts w:ascii="Times New Roman" w:hAnsi="Times New Roman" w:cs="Times New Roman"/>
                <w:sz w:val="20"/>
                <w:szCs w:val="20"/>
              </w:rPr>
              <w:t xml:space="preserve">(as defined in Article 13 of the Treaty </w:t>
            </w:r>
            <w:r w:rsidR="00900FDC">
              <w:rPr>
                <w:rFonts w:ascii="Times New Roman" w:hAnsi="Times New Roman" w:cs="Times New Roman"/>
                <w:sz w:val="20"/>
                <w:szCs w:val="20"/>
              </w:rPr>
              <w:t>on European Union</w:t>
            </w:r>
          </w:p>
        </w:tc>
      </w:tr>
      <w:tr w:rsidR="001C2C83" w:rsidRPr="006C2F0D" w14:paraId="4A5520FE" w14:textId="77777777" w:rsidTr="008D5550">
        <w:trPr>
          <w:trHeight w:val="300"/>
        </w:trPr>
        <w:tc>
          <w:tcPr>
            <w:tcW w:w="1425" w:type="dxa"/>
            <w:hideMark/>
          </w:tcPr>
          <w:p w14:paraId="4A5520F8" w14:textId="77777777" w:rsidR="001C2C83" w:rsidRPr="0061769B" w:rsidRDefault="001C2C83" w:rsidP="00372912">
            <w:pPr>
              <w:pStyle w:val="NoSpacing"/>
              <w:jc w:val="both"/>
              <w:rPr>
                <w:rFonts w:ascii="Times New Roman" w:hAnsi="Times New Roman" w:cs="Times New Roman"/>
                <w:sz w:val="20"/>
                <w:szCs w:val="20"/>
              </w:rPr>
            </w:pPr>
            <w:r w:rsidRPr="0061769B">
              <w:rPr>
                <w:rFonts w:ascii="Times New Roman" w:hAnsi="Times New Roman" w:cs="Times New Roman"/>
                <w:sz w:val="20"/>
              </w:rPr>
              <w:lastRenderedPageBreak/>
              <w:t>C02</w:t>
            </w:r>
            <w:r w:rsidR="00335000">
              <w:rPr>
                <w:rFonts w:ascii="Times New Roman" w:hAnsi="Times New Roman" w:cs="Times New Roman"/>
                <w:sz w:val="20"/>
              </w:rPr>
              <w:t>80</w:t>
            </w:r>
          </w:p>
        </w:tc>
        <w:tc>
          <w:tcPr>
            <w:tcW w:w="1944" w:type="dxa"/>
            <w:hideMark/>
          </w:tcPr>
          <w:p w14:paraId="4A5520F9" w14:textId="77777777" w:rsidR="001C2C83" w:rsidRPr="0061769B" w:rsidRDefault="001C2C83" w:rsidP="00372912">
            <w:pPr>
              <w:spacing w:after="200" w:line="276" w:lineRule="auto"/>
              <w:jc w:val="both"/>
              <w:rPr>
                <w:rFonts w:ascii="Times New Roman" w:hAnsi="Times New Roman" w:cs="Times New Roman"/>
                <w:sz w:val="20"/>
                <w:szCs w:val="20"/>
              </w:rPr>
            </w:pPr>
            <w:r w:rsidRPr="0061769B">
              <w:rPr>
                <w:rFonts w:ascii="Times New Roman" w:hAnsi="Times New Roman" w:cs="Times New Roman"/>
                <w:sz w:val="20"/>
                <w:szCs w:val="20"/>
              </w:rPr>
              <w:t>Currency</w:t>
            </w:r>
          </w:p>
        </w:tc>
        <w:tc>
          <w:tcPr>
            <w:tcW w:w="5698" w:type="dxa"/>
            <w:hideMark/>
          </w:tcPr>
          <w:p w14:paraId="4A5520FA" w14:textId="77777777" w:rsidR="001C2C83" w:rsidRPr="006C2F0D" w:rsidRDefault="001C2C83" w:rsidP="00372912">
            <w:pPr>
              <w:jc w:val="both"/>
              <w:rPr>
                <w:rFonts w:ascii="Times New Roman" w:hAnsi="Times New Roman" w:cs="Times New Roman"/>
                <w:sz w:val="20"/>
                <w:szCs w:val="20"/>
              </w:rPr>
            </w:pPr>
            <w:r w:rsidRPr="0061769B">
              <w:rPr>
                <w:rFonts w:ascii="Times New Roman" w:hAnsi="Times New Roman" w:cs="Times New Roman"/>
                <w:sz w:val="20"/>
                <w:szCs w:val="20"/>
              </w:rPr>
              <w:t xml:space="preserve">Identify the ISO 4217 alphabetic code of the currency of the issue. </w:t>
            </w:r>
          </w:p>
          <w:p w14:paraId="4A5520FB" w14:textId="77777777" w:rsidR="001C2C83" w:rsidRPr="006C2F0D" w:rsidRDefault="001C2C83" w:rsidP="00372912">
            <w:pPr>
              <w:jc w:val="both"/>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14:paraId="4A5520FC" w14:textId="0DC61936" w:rsidR="001C2C83" w:rsidRPr="0061769B" w:rsidRDefault="001C2C83" w:rsidP="00372912">
            <w:pPr>
              <w:pStyle w:val="ListParagraph"/>
              <w:numPr>
                <w:ilvl w:val="0"/>
                <w:numId w:val="4"/>
              </w:numPr>
              <w:jc w:val="both"/>
              <w:rPr>
                <w:rFonts w:ascii="Times New Roman" w:hAnsi="Times New Roman" w:cs="Times New Roman"/>
                <w:sz w:val="20"/>
                <w:szCs w:val="20"/>
              </w:rPr>
            </w:pPr>
            <w:r w:rsidRPr="0061769B">
              <w:rPr>
                <w:rFonts w:ascii="Times New Roman" w:hAnsi="Times New Roman" w:cs="Times New Roman"/>
                <w:sz w:val="20"/>
                <w:szCs w:val="20"/>
              </w:rPr>
              <w:t>This item is not applicable for CIC</w:t>
            </w:r>
            <w:r w:rsidR="00B96EA4">
              <w:rPr>
                <w:rFonts w:ascii="Times New Roman" w:hAnsi="Times New Roman" w:cs="Times New Roman"/>
                <w:sz w:val="20"/>
                <w:szCs w:val="20"/>
              </w:rPr>
              <w:t xml:space="preserve"> 87 and CIC 88</w:t>
            </w:r>
            <w:r w:rsidRPr="0061769B">
              <w:rPr>
                <w:rFonts w:ascii="Times New Roman" w:hAnsi="Times New Roman" w:cs="Times New Roman"/>
                <w:sz w:val="20"/>
                <w:szCs w:val="20"/>
              </w:rPr>
              <w:t xml:space="preserve">, as those assets are not required to be individualised), </w:t>
            </w:r>
            <w:r w:rsidR="00100C41">
              <w:rPr>
                <w:rFonts w:ascii="Times New Roman" w:hAnsi="Times New Roman" w:cs="Times New Roman"/>
                <w:sz w:val="20"/>
                <w:szCs w:val="20"/>
              </w:rPr>
              <w:t>CIC 75</w:t>
            </w:r>
            <w:r w:rsidR="00DD0BD3">
              <w:rPr>
                <w:rFonts w:ascii="Times New Roman" w:hAnsi="Times New Roman" w:cs="Times New Roman"/>
                <w:sz w:val="20"/>
                <w:szCs w:val="20"/>
              </w:rPr>
              <w:t>, CIC</w:t>
            </w:r>
            <w:r w:rsidR="003077D6">
              <w:rPr>
                <w:rFonts w:ascii="Times New Roman" w:hAnsi="Times New Roman" w:cs="Times New Roman"/>
                <w:sz w:val="20"/>
                <w:szCs w:val="20"/>
              </w:rPr>
              <w:t xml:space="preserve"> </w:t>
            </w:r>
            <w:r w:rsidR="00DD0BD3">
              <w:rPr>
                <w:rFonts w:ascii="Times New Roman" w:hAnsi="Times New Roman" w:cs="Times New Roman"/>
                <w:sz w:val="20"/>
                <w:szCs w:val="20"/>
              </w:rPr>
              <w:t>09</w:t>
            </w:r>
            <w:r w:rsidR="00100C41">
              <w:rPr>
                <w:rFonts w:ascii="Times New Roman" w:hAnsi="Times New Roman" w:cs="Times New Roman"/>
                <w:sz w:val="20"/>
                <w:szCs w:val="20"/>
              </w:rPr>
              <w:t xml:space="preserve"> </w:t>
            </w:r>
            <w:r w:rsidRPr="0061769B">
              <w:rPr>
                <w:rFonts w:ascii="Times New Roman" w:hAnsi="Times New Roman" w:cs="Times New Roman"/>
                <w:sz w:val="20"/>
                <w:szCs w:val="20"/>
              </w:rPr>
              <w:t>and for CIC 95 – Plant and equipment (for own use) for the same reason</w:t>
            </w:r>
            <w:r>
              <w:rPr>
                <w:rFonts w:ascii="Times New Roman" w:hAnsi="Times New Roman" w:cs="Times New Roman"/>
                <w:sz w:val="20"/>
                <w:szCs w:val="20"/>
              </w:rPr>
              <w:t>;</w:t>
            </w:r>
          </w:p>
          <w:p w14:paraId="4A5520FD" w14:textId="106DBFBE" w:rsidR="001C2C83" w:rsidRPr="00102172" w:rsidRDefault="001C2C83" w:rsidP="00372912">
            <w:pPr>
              <w:pStyle w:val="ListParagraph"/>
              <w:numPr>
                <w:ilvl w:val="0"/>
                <w:numId w:val="4"/>
              </w:numPr>
              <w:jc w:val="both"/>
              <w:rPr>
                <w:rFonts w:ascii="Times New Roman" w:hAnsi="Times New Roman" w:cs="Times New Roman"/>
                <w:sz w:val="20"/>
                <w:szCs w:val="20"/>
              </w:rPr>
            </w:pPr>
            <w:r w:rsidRPr="0061769B">
              <w:rPr>
                <w:rFonts w:ascii="Times New Roman" w:hAnsi="Times New Roman" w:cs="Times New Roman"/>
                <w:sz w:val="20"/>
                <w:szCs w:val="20"/>
              </w:rPr>
              <w:t>Regarding CIC Category 9</w:t>
            </w:r>
            <w:r w:rsidR="00DD0BD3">
              <w:rPr>
                <w:rFonts w:ascii="Times New Roman" w:hAnsi="Times New Roman" w:cs="Times New Roman"/>
                <w:sz w:val="20"/>
                <w:szCs w:val="20"/>
              </w:rPr>
              <w:t xml:space="preserve"> - Property</w:t>
            </w:r>
            <w:r w:rsidRPr="0061769B">
              <w:rPr>
                <w:rFonts w:ascii="Times New Roman" w:hAnsi="Times New Roman" w:cs="Times New Roman"/>
                <w:sz w:val="20"/>
                <w:szCs w:val="20"/>
              </w:rPr>
              <w:t>, excluding CIC 95 Plant and equipment (for own use), the currency corresponds to the currency in which the investment was made.</w:t>
            </w:r>
          </w:p>
        </w:tc>
      </w:tr>
      <w:tr w:rsidR="001C2C83" w:rsidRPr="006C2F0D" w14:paraId="4A552102" w14:textId="77777777" w:rsidTr="008D5550">
        <w:trPr>
          <w:trHeight w:val="1339"/>
        </w:trPr>
        <w:tc>
          <w:tcPr>
            <w:tcW w:w="1425" w:type="dxa"/>
            <w:hideMark/>
          </w:tcPr>
          <w:p w14:paraId="4A5520FF" w14:textId="77777777" w:rsidR="001C2C83" w:rsidRPr="0061769B" w:rsidRDefault="001C2C83" w:rsidP="00372912">
            <w:pPr>
              <w:pStyle w:val="NoSpacing"/>
              <w:jc w:val="both"/>
              <w:rPr>
                <w:rFonts w:ascii="Times New Roman" w:hAnsi="Times New Roman" w:cs="Times New Roman"/>
                <w:sz w:val="20"/>
                <w:szCs w:val="20"/>
              </w:rPr>
            </w:pPr>
            <w:r w:rsidRPr="0061769B">
              <w:rPr>
                <w:rFonts w:ascii="Times New Roman" w:hAnsi="Times New Roman" w:cs="Times New Roman"/>
                <w:sz w:val="20"/>
              </w:rPr>
              <w:t>C02</w:t>
            </w:r>
            <w:r w:rsidR="00335000">
              <w:rPr>
                <w:rFonts w:ascii="Times New Roman" w:hAnsi="Times New Roman" w:cs="Times New Roman"/>
                <w:sz w:val="20"/>
              </w:rPr>
              <w:t>9</w:t>
            </w:r>
            <w:r w:rsidRPr="0061769B">
              <w:rPr>
                <w:rFonts w:ascii="Times New Roman" w:hAnsi="Times New Roman" w:cs="Times New Roman"/>
                <w:sz w:val="20"/>
              </w:rPr>
              <w:t>0</w:t>
            </w:r>
          </w:p>
        </w:tc>
        <w:tc>
          <w:tcPr>
            <w:tcW w:w="1944" w:type="dxa"/>
            <w:hideMark/>
          </w:tcPr>
          <w:p w14:paraId="4A552100" w14:textId="77777777" w:rsidR="001C2C83" w:rsidRPr="0061769B" w:rsidRDefault="001C2C83" w:rsidP="00372912">
            <w:pPr>
              <w:spacing w:after="200" w:line="276" w:lineRule="auto"/>
              <w:jc w:val="both"/>
              <w:rPr>
                <w:rFonts w:ascii="Times New Roman" w:hAnsi="Times New Roman" w:cs="Times New Roman"/>
                <w:sz w:val="20"/>
                <w:szCs w:val="20"/>
              </w:rPr>
            </w:pPr>
            <w:r w:rsidRPr="0061769B">
              <w:rPr>
                <w:rFonts w:ascii="Times New Roman" w:hAnsi="Times New Roman" w:cs="Times New Roman"/>
                <w:sz w:val="20"/>
                <w:szCs w:val="20"/>
              </w:rPr>
              <w:t>CIC</w:t>
            </w:r>
          </w:p>
        </w:tc>
        <w:tc>
          <w:tcPr>
            <w:tcW w:w="5698" w:type="dxa"/>
            <w:hideMark/>
          </w:tcPr>
          <w:p w14:paraId="4A552101" w14:textId="77777777" w:rsidR="001C2C83" w:rsidRPr="0061769B" w:rsidRDefault="001C2C83" w:rsidP="00372912">
            <w:pPr>
              <w:spacing w:after="200" w:line="276" w:lineRule="auto"/>
              <w:jc w:val="both"/>
              <w:rPr>
                <w:rFonts w:ascii="Times New Roman" w:hAnsi="Times New Roman" w:cs="Times New Roman"/>
                <w:sz w:val="20"/>
                <w:szCs w:val="20"/>
              </w:rPr>
            </w:pPr>
            <w:r w:rsidRPr="0061769B">
              <w:rPr>
                <w:rFonts w:ascii="Times New Roman" w:hAnsi="Times New Roman" w:cs="Times New Roman"/>
                <w:sz w:val="20"/>
                <w:szCs w:val="20"/>
              </w:rPr>
              <w:t xml:space="preserve">Complementary Identification Code used to classify assets, as set out in Annex </w:t>
            </w:r>
            <w:r w:rsidRPr="0076719F">
              <w:rPr>
                <w:rFonts w:ascii="Times New Roman" w:hAnsi="Times New Roman" w:cs="Times New Roman"/>
                <w:sz w:val="20"/>
                <w:szCs w:val="20"/>
              </w:rPr>
              <w:t xml:space="preserve">V - </w:t>
            </w:r>
            <w:r w:rsidRPr="0061769B">
              <w:rPr>
                <w:rFonts w:ascii="Times New Roman" w:hAnsi="Times New Roman" w:cs="Times New Roman"/>
                <w:sz w:val="20"/>
                <w:szCs w:val="20"/>
              </w:rPr>
              <w:t>CIC Table</w:t>
            </w:r>
            <w:r w:rsidRPr="006C2F0D">
              <w:rPr>
                <w:rFonts w:ascii="Times New Roman" w:hAnsi="Times New Roman" w:cs="Times New Roman"/>
                <w:sz w:val="20"/>
                <w:szCs w:val="20"/>
              </w:rPr>
              <w:t xml:space="preserve"> of this Regulation</w:t>
            </w:r>
            <w:r w:rsidRPr="0061769B">
              <w:rPr>
                <w:rFonts w:ascii="Times New Roman" w:hAnsi="Times New Roman" w:cs="Times New Roman"/>
                <w:sz w:val="20"/>
                <w:szCs w:val="20"/>
              </w:rPr>
              <w:t xml:space="preserve">. When classifying an asset using the CIC table, </w:t>
            </w:r>
            <w:r w:rsidR="00CD450A">
              <w:rPr>
                <w:rFonts w:ascii="Times New Roman" w:hAnsi="Times New Roman" w:cs="Times New Roman"/>
                <w:sz w:val="20"/>
                <w:szCs w:val="20"/>
              </w:rPr>
              <w:t>third country branches</w:t>
            </w:r>
            <w:r w:rsidRPr="0061769B">
              <w:rPr>
                <w:rFonts w:ascii="Times New Roman" w:hAnsi="Times New Roman" w:cs="Times New Roman"/>
                <w:sz w:val="20"/>
                <w:szCs w:val="20"/>
              </w:rPr>
              <w:t xml:space="preserve"> shall take into consideration the most representative risk to which the asset is exposed to.</w:t>
            </w:r>
          </w:p>
        </w:tc>
      </w:tr>
      <w:tr w:rsidR="00503E81" w:rsidRPr="006C2F0D" w14:paraId="2FCD688F" w14:textId="77777777" w:rsidTr="008D5550">
        <w:trPr>
          <w:trHeight w:val="170"/>
        </w:trPr>
        <w:tc>
          <w:tcPr>
            <w:tcW w:w="1425" w:type="dxa"/>
          </w:tcPr>
          <w:p w14:paraId="41E67C14" w14:textId="506C07EE" w:rsidR="00503E81" w:rsidRPr="00503E81" w:rsidRDefault="00503E81" w:rsidP="00372912">
            <w:pPr>
              <w:pStyle w:val="NoSpacing"/>
              <w:jc w:val="both"/>
              <w:rPr>
                <w:rFonts w:ascii="Times New Roman" w:hAnsi="Times New Roman" w:cs="Times New Roman"/>
                <w:sz w:val="20"/>
                <w:szCs w:val="20"/>
              </w:rPr>
            </w:pPr>
            <w:r w:rsidRPr="00503E81">
              <w:rPr>
                <w:rFonts w:ascii="Times New Roman" w:hAnsi="Times New Roman" w:cs="Times New Roman"/>
                <w:sz w:val="20"/>
                <w:szCs w:val="20"/>
              </w:rPr>
              <w:t>C0292 </w:t>
            </w:r>
          </w:p>
        </w:tc>
        <w:tc>
          <w:tcPr>
            <w:tcW w:w="1944" w:type="dxa"/>
          </w:tcPr>
          <w:p w14:paraId="4232E208" w14:textId="23AE6E2E" w:rsidR="00503E81" w:rsidRPr="0061769B" w:rsidRDefault="00503E81" w:rsidP="00372912">
            <w:pPr>
              <w:spacing w:after="200" w:line="276" w:lineRule="auto"/>
              <w:jc w:val="both"/>
              <w:rPr>
                <w:rFonts w:ascii="Times New Roman" w:hAnsi="Times New Roman" w:cs="Times New Roman"/>
                <w:sz w:val="20"/>
                <w:szCs w:val="20"/>
              </w:rPr>
            </w:pPr>
            <w:r w:rsidRPr="00503E81">
              <w:rPr>
                <w:rFonts w:ascii="Times New Roman" w:hAnsi="Times New Roman" w:cs="Times New Roman"/>
                <w:sz w:val="20"/>
                <w:szCs w:val="20"/>
              </w:rPr>
              <w:t xml:space="preserve">SCR calculation approach for CIU  </w:t>
            </w:r>
          </w:p>
        </w:tc>
        <w:tc>
          <w:tcPr>
            <w:tcW w:w="5698" w:type="dxa"/>
          </w:tcPr>
          <w:p w14:paraId="75C59F91" w14:textId="77777777" w:rsidR="00503E81" w:rsidRPr="00503E81" w:rsidRDefault="00503E81" w:rsidP="00372912">
            <w:pPr>
              <w:pStyle w:val="NormalLeft"/>
              <w:jc w:val="both"/>
              <w:rPr>
                <w:rFonts w:eastAsiaTheme="minorHAnsi"/>
                <w:sz w:val="20"/>
                <w:szCs w:val="20"/>
                <w:lang w:val="en-GB" w:eastAsia="en-US"/>
              </w:rPr>
            </w:pPr>
            <w:r w:rsidRPr="00503E81">
              <w:rPr>
                <w:rFonts w:eastAsiaTheme="minorHAnsi"/>
                <w:sz w:val="20"/>
                <w:szCs w:val="20"/>
                <w:lang w:val="en-GB" w:eastAsia="en-US"/>
              </w:rPr>
              <w:t>One of the options in the following closed list shall be used:</w:t>
            </w:r>
          </w:p>
          <w:p w14:paraId="39877B1B" w14:textId="416B171F" w:rsidR="00503E81" w:rsidRPr="00503E81" w:rsidRDefault="00503E81" w:rsidP="00372912">
            <w:pPr>
              <w:pStyle w:val="Point0"/>
              <w:rPr>
                <w:rFonts w:eastAsiaTheme="minorHAnsi"/>
                <w:sz w:val="20"/>
                <w:szCs w:val="20"/>
                <w:lang w:val="en-GB" w:eastAsia="en-US"/>
              </w:rPr>
            </w:pPr>
            <w:r w:rsidRPr="00503E81">
              <w:rPr>
                <w:rFonts w:eastAsiaTheme="minorHAnsi"/>
                <w:sz w:val="20"/>
                <w:szCs w:val="20"/>
                <w:lang w:val="en-GB" w:eastAsia="en-US"/>
              </w:rPr>
              <w:tab/>
              <w:t>1-</w:t>
            </w:r>
            <w:r w:rsidRPr="00503E81">
              <w:rPr>
                <w:rFonts w:eastAsiaTheme="minorHAnsi"/>
                <w:sz w:val="20"/>
                <w:szCs w:val="20"/>
                <w:lang w:val="en-GB" w:eastAsia="en-US"/>
              </w:rPr>
              <w:tab/>
              <w:t xml:space="preserve">CIUs for which a full look-through was applied for the purposes of SCR calculation </w:t>
            </w:r>
            <w:r w:rsidR="0002291B">
              <w:rPr>
                <w:rFonts w:eastAsiaTheme="minorHAnsi"/>
                <w:sz w:val="20"/>
                <w:szCs w:val="20"/>
                <w:lang w:val="en-GB" w:eastAsia="en-US"/>
              </w:rPr>
              <w:t xml:space="preserve">in accordance with </w:t>
            </w:r>
            <w:r w:rsidRPr="00503E81">
              <w:rPr>
                <w:rFonts w:eastAsiaTheme="minorHAnsi"/>
                <w:sz w:val="20"/>
                <w:szCs w:val="20"/>
                <w:lang w:val="en-GB" w:eastAsia="en-US"/>
              </w:rPr>
              <w:t xml:space="preserve">Article 84(1) of Delegated Regulation </w:t>
            </w:r>
            <w:r w:rsidR="0002291B">
              <w:rPr>
                <w:rFonts w:eastAsiaTheme="minorHAnsi"/>
                <w:sz w:val="20"/>
                <w:szCs w:val="20"/>
                <w:lang w:val="en-GB" w:eastAsia="en-US"/>
              </w:rPr>
              <w:t xml:space="preserve">(EC) </w:t>
            </w:r>
            <w:r w:rsidRPr="00503E81">
              <w:rPr>
                <w:rFonts w:eastAsiaTheme="minorHAnsi"/>
                <w:sz w:val="20"/>
                <w:szCs w:val="20"/>
                <w:lang w:val="en-GB" w:eastAsia="en-US"/>
              </w:rPr>
              <w:t>No 2015/35;</w:t>
            </w:r>
          </w:p>
          <w:p w14:paraId="1D8A9759" w14:textId="111E9CEC" w:rsidR="00503E81" w:rsidRPr="00503E81" w:rsidRDefault="00503E81" w:rsidP="00372912">
            <w:pPr>
              <w:pStyle w:val="Point0"/>
              <w:rPr>
                <w:rFonts w:eastAsiaTheme="minorHAnsi"/>
                <w:sz w:val="20"/>
                <w:szCs w:val="20"/>
                <w:lang w:val="en-GB" w:eastAsia="en-US"/>
              </w:rPr>
            </w:pPr>
            <w:r w:rsidRPr="00503E81">
              <w:rPr>
                <w:rFonts w:eastAsiaTheme="minorHAnsi"/>
                <w:sz w:val="20"/>
                <w:szCs w:val="20"/>
                <w:lang w:val="en-GB" w:eastAsia="en-US"/>
              </w:rPr>
              <w:tab/>
              <w:t>2-</w:t>
            </w:r>
            <w:r w:rsidRPr="00503E81">
              <w:rPr>
                <w:rFonts w:eastAsiaTheme="minorHAnsi"/>
                <w:sz w:val="20"/>
                <w:szCs w:val="20"/>
                <w:lang w:val="en-GB" w:eastAsia="en-US"/>
              </w:rPr>
              <w:tab/>
              <w:t xml:space="preserve">CIUs for which the ‘simplified’ look-through was applied on the basis of the target underlying asset allocation or last reported asset allocation and for which the data groupings </w:t>
            </w:r>
            <w:r w:rsidR="002023D5">
              <w:rPr>
                <w:rFonts w:eastAsiaTheme="minorHAnsi"/>
                <w:sz w:val="20"/>
                <w:szCs w:val="20"/>
                <w:lang w:val="en-GB" w:eastAsia="en-US"/>
              </w:rPr>
              <w:t>is</w:t>
            </w:r>
            <w:r w:rsidR="00A84E1B">
              <w:rPr>
                <w:rFonts w:eastAsiaTheme="minorHAnsi"/>
                <w:sz w:val="20"/>
                <w:szCs w:val="20"/>
                <w:lang w:val="en-GB" w:eastAsia="en-US"/>
              </w:rPr>
              <w:t xml:space="preserve"> are</w:t>
            </w:r>
            <w:r w:rsidR="002023D5">
              <w:rPr>
                <w:rFonts w:eastAsiaTheme="minorHAnsi"/>
                <w:sz w:val="20"/>
                <w:szCs w:val="20"/>
                <w:lang w:val="en-GB" w:eastAsia="en-US"/>
              </w:rPr>
              <w:t xml:space="preserve"> </w:t>
            </w:r>
            <w:r w:rsidRPr="00503E81">
              <w:rPr>
                <w:rFonts w:eastAsiaTheme="minorHAnsi"/>
                <w:sz w:val="20"/>
                <w:szCs w:val="20"/>
                <w:lang w:val="en-GB" w:eastAsia="en-US"/>
              </w:rPr>
              <w:t xml:space="preserve">used </w:t>
            </w:r>
            <w:r w:rsidR="00A84E1B">
              <w:rPr>
                <w:rFonts w:eastAsiaTheme="minorHAnsi"/>
                <w:sz w:val="20"/>
                <w:szCs w:val="20"/>
                <w:lang w:val="en-GB" w:eastAsia="en-US"/>
              </w:rPr>
              <w:t xml:space="preserve"> in accordance with Article 84(3) </w:t>
            </w:r>
            <w:r w:rsidR="002023D5">
              <w:rPr>
                <w:rFonts w:eastAsiaTheme="minorHAnsi"/>
                <w:sz w:val="20"/>
                <w:szCs w:val="20"/>
                <w:lang w:val="en-GB" w:eastAsia="en-US"/>
              </w:rPr>
              <w:t xml:space="preserve"> </w:t>
            </w:r>
            <w:r w:rsidRPr="00503E81">
              <w:rPr>
                <w:rFonts w:eastAsiaTheme="minorHAnsi"/>
                <w:sz w:val="20"/>
                <w:szCs w:val="20"/>
                <w:lang w:val="en-GB" w:eastAsia="en-US"/>
              </w:rPr>
              <w:t xml:space="preserve"> of Delegated Regulation</w:t>
            </w:r>
            <w:r w:rsidR="00A84E1B">
              <w:rPr>
                <w:rFonts w:eastAsiaTheme="minorHAnsi"/>
                <w:sz w:val="20"/>
                <w:szCs w:val="20"/>
                <w:lang w:val="en-GB" w:eastAsia="en-US"/>
              </w:rPr>
              <w:t>(EC) No</w:t>
            </w:r>
            <w:r w:rsidRPr="00503E81">
              <w:rPr>
                <w:rFonts w:eastAsiaTheme="minorHAnsi"/>
                <w:sz w:val="20"/>
                <w:szCs w:val="20"/>
                <w:lang w:val="en-GB" w:eastAsia="en-US"/>
              </w:rPr>
              <w:t xml:space="preserve"> 2015/35;</w:t>
            </w:r>
          </w:p>
          <w:p w14:paraId="68DCF152" w14:textId="26DD782D" w:rsidR="00503E81" w:rsidRPr="00503E81" w:rsidRDefault="00503E81" w:rsidP="00372912">
            <w:pPr>
              <w:pStyle w:val="Point0"/>
              <w:rPr>
                <w:rFonts w:eastAsiaTheme="minorHAnsi"/>
                <w:sz w:val="20"/>
                <w:szCs w:val="20"/>
                <w:lang w:val="en-GB" w:eastAsia="en-US"/>
              </w:rPr>
            </w:pPr>
            <w:r w:rsidRPr="00503E81">
              <w:rPr>
                <w:rFonts w:eastAsiaTheme="minorHAnsi"/>
                <w:sz w:val="20"/>
                <w:szCs w:val="20"/>
                <w:lang w:val="en-GB" w:eastAsia="en-US"/>
              </w:rPr>
              <w:tab/>
              <w:t>3-</w:t>
            </w:r>
            <w:r w:rsidRPr="00503E81">
              <w:rPr>
                <w:rFonts w:eastAsiaTheme="minorHAnsi"/>
                <w:sz w:val="20"/>
                <w:szCs w:val="20"/>
                <w:lang w:val="en-GB" w:eastAsia="en-US"/>
              </w:rPr>
              <w:tab/>
              <w:t xml:space="preserve">CIUs for which the ‘simplified’ look-through was applied on the basis of the target underlying asset allocation or last reported asset allocation and for which no data groupings </w:t>
            </w:r>
            <w:r w:rsidR="002023D5">
              <w:rPr>
                <w:rFonts w:eastAsiaTheme="minorHAnsi"/>
                <w:sz w:val="20"/>
                <w:szCs w:val="20"/>
                <w:lang w:val="en-GB" w:eastAsia="en-US"/>
              </w:rPr>
              <w:t>is</w:t>
            </w:r>
            <w:r w:rsidRPr="00503E81">
              <w:rPr>
                <w:rFonts w:eastAsiaTheme="minorHAnsi"/>
                <w:sz w:val="20"/>
                <w:szCs w:val="20"/>
                <w:lang w:val="en-GB" w:eastAsia="en-US"/>
              </w:rPr>
              <w:t xml:space="preserve"> </w:t>
            </w:r>
            <w:r w:rsidR="009E14CD">
              <w:rPr>
                <w:rFonts w:eastAsiaTheme="minorHAnsi"/>
                <w:sz w:val="20"/>
                <w:szCs w:val="20"/>
                <w:lang w:val="en-GB" w:eastAsia="en-US"/>
              </w:rPr>
              <w:t xml:space="preserve">are </w:t>
            </w:r>
            <w:r w:rsidRPr="00503E81">
              <w:rPr>
                <w:rFonts w:eastAsiaTheme="minorHAnsi"/>
                <w:sz w:val="20"/>
                <w:szCs w:val="20"/>
                <w:lang w:val="en-GB" w:eastAsia="en-US"/>
              </w:rPr>
              <w:t xml:space="preserve">used </w:t>
            </w:r>
            <w:r w:rsidR="009E14CD">
              <w:rPr>
                <w:rFonts w:eastAsiaTheme="minorHAnsi"/>
                <w:sz w:val="20"/>
                <w:szCs w:val="20"/>
                <w:lang w:val="en-GB" w:eastAsia="en-US"/>
              </w:rPr>
              <w:t>in accordance with Article 84(3)</w:t>
            </w:r>
            <w:r w:rsidRPr="00503E81">
              <w:rPr>
                <w:rFonts w:eastAsiaTheme="minorHAnsi"/>
                <w:sz w:val="20"/>
                <w:szCs w:val="20"/>
                <w:lang w:val="en-GB" w:eastAsia="en-US"/>
              </w:rPr>
              <w:t>of Delegated Regulation</w:t>
            </w:r>
            <w:r w:rsidR="009E14CD">
              <w:rPr>
                <w:rFonts w:eastAsiaTheme="minorHAnsi"/>
                <w:sz w:val="20"/>
                <w:szCs w:val="20"/>
                <w:lang w:val="en-GB" w:eastAsia="en-US"/>
              </w:rPr>
              <w:t>(EC) No</w:t>
            </w:r>
            <w:r w:rsidRPr="00503E81">
              <w:rPr>
                <w:rFonts w:eastAsiaTheme="minorHAnsi"/>
                <w:sz w:val="20"/>
                <w:szCs w:val="20"/>
                <w:lang w:val="en-GB" w:eastAsia="en-US"/>
              </w:rPr>
              <w:t xml:space="preserve"> 2015/35;</w:t>
            </w:r>
          </w:p>
          <w:p w14:paraId="7F22B545" w14:textId="673A933D" w:rsidR="00503E81" w:rsidRPr="00503E81" w:rsidRDefault="00503E81" w:rsidP="00372912">
            <w:pPr>
              <w:pStyle w:val="Point0"/>
              <w:rPr>
                <w:rFonts w:eastAsiaTheme="minorHAnsi"/>
                <w:sz w:val="20"/>
                <w:szCs w:val="20"/>
                <w:lang w:val="en-GB" w:eastAsia="en-US"/>
              </w:rPr>
            </w:pPr>
            <w:r w:rsidRPr="00503E81">
              <w:rPr>
                <w:rFonts w:eastAsiaTheme="minorHAnsi"/>
                <w:sz w:val="20"/>
                <w:szCs w:val="20"/>
                <w:lang w:val="en-GB" w:eastAsia="en-US"/>
              </w:rPr>
              <w:tab/>
              <w:t>4-</w:t>
            </w:r>
            <w:r w:rsidRPr="00503E81">
              <w:rPr>
                <w:rFonts w:eastAsiaTheme="minorHAnsi"/>
                <w:sz w:val="20"/>
                <w:szCs w:val="20"/>
                <w:lang w:val="en-GB" w:eastAsia="en-US"/>
              </w:rPr>
              <w:tab/>
              <w:t xml:space="preserve">CIUs for which for the ‘equity risk type 2’ was applied  </w:t>
            </w:r>
            <w:r w:rsidR="009E14CD">
              <w:rPr>
                <w:rFonts w:eastAsiaTheme="minorHAnsi"/>
                <w:sz w:val="20"/>
                <w:szCs w:val="20"/>
                <w:lang w:val="en-GB" w:eastAsia="en-US"/>
              </w:rPr>
              <w:t>in accordance with Ar</w:t>
            </w:r>
            <w:r w:rsidR="002B69AA">
              <w:rPr>
                <w:rFonts w:eastAsiaTheme="minorHAnsi"/>
                <w:sz w:val="20"/>
                <w:szCs w:val="20"/>
                <w:lang w:val="en-GB" w:eastAsia="en-US"/>
              </w:rPr>
              <w:t xml:space="preserve">ticle </w:t>
            </w:r>
            <w:r w:rsidRPr="00503E81">
              <w:rPr>
                <w:rFonts w:eastAsiaTheme="minorHAnsi"/>
                <w:sz w:val="20"/>
                <w:szCs w:val="20"/>
                <w:lang w:val="en-GB" w:eastAsia="en-US"/>
              </w:rPr>
              <w:t xml:space="preserve">168(3) of Delegated Regulation </w:t>
            </w:r>
            <w:r w:rsidR="00686E04">
              <w:rPr>
                <w:rFonts w:eastAsiaTheme="minorHAnsi"/>
                <w:sz w:val="20"/>
                <w:szCs w:val="20"/>
                <w:lang w:val="en-GB" w:eastAsia="en-US"/>
              </w:rPr>
              <w:t xml:space="preserve">(EC) No </w:t>
            </w:r>
            <w:r w:rsidRPr="00503E81">
              <w:rPr>
                <w:rFonts w:eastAsiaTheme="minorHAnsi"/>
                <w:sz w:val="20"/>
                <w:szCs w:val="20"/>
                <w:lang w:val="en-GB" w:eastAsia="en-US"/>
              </w:rPr>
              <w:t>2015/35;</w:t>
            </w:r>
          </w:p>
          <w:p w14:paraId="71911A24" w14:textId="77777777" w:rsidR="00503E81" w:rsidRPr="00503E81" w:rsidRDefault="00503E81" w:rsidP="00372912">
            <w:pPr>
              <w:pStyle w:val="Point0"/>
              <w:rPr>
                <w:rFonts w:eastAsiaTheme="minorHAnsi"/>
                <w:sz w:val="20"/>
                <w:szCs w:val="20"/>
                <w:lang w:val="en-GB" w:eastAsia="en-US"/>
              </w:rPr>
            </w:pPr>
            <w:r w:rsidRPr="00503E81">
              <w:rPr>
                <w:rFonts w:eastAsiaTheme="minorHAnsi"/>
                <w:sz w:val="20"/>
                <w:szCs w:val="20"/>
                <w:lang w:val="en-GB" w:eastAsia="en-US"/>
              </w:rPr>
              <w:tab/>
              <w:t>9-</w:t>
            </w:r>
            <w:r w:rsidRPr="00503E81">
              <w:rPr>
                <w:rFonts w:eastAsiaTheme="minorHAnsi"/>
                <w:sz w:val="20"/>
                <w:szCs w:val="20"/>
                <w:lang w:val="en-GB" w:eastAsia="en-US"/>
              </w:rPr>
              <w:tab/>
              <w:t>Not applicable.</w:t>
            </w:r>
          </w:p>
          <w:p w14:paraId="66A4BD81" w14:textId="2B076D33" w:rsidR="00503E81" w:rsidRPr="00503E81" w:rsidRDefault="00503E81" w:rsidP="00372912">
            <w:pPr>
              <w:pStyle w:val="NormalLeft"/>
              <w:jc w:val="both"/>
              <w:rPr>
                <w:rFonts w:eastAsiaTheme="minorHAnsi"/>
                <w:sz w:val="20"/>
                <w:szCs w:val="20"/>
                <w:lang w:val="en-GB" w:eastAsia="en-US"/>
              </w:rPr>
            </w:pPr>
            <w:r w:rsidRPr="00503E81">
              <w:rPr>
                <w:rFonts w:eastAsiaTheme="minorHAnsi"/>
                <w:sz w:val="20"/>
                <w:szCs w:val="20"/>
                <w:lang w:val="en-GB" w:eastAsia="en-US"/>
              </w:rPr>
              <w:t>The look-through options of this item shall reflect the approach taken for the SCR calculation. For the purposes of reporting the information on look-through required in template S.06.03 the look-through information is required considering the thresholds defined in the general comments of that template.</w:t>
            </w:r>
          </w:p>
          <w:p w14:paraId="351633C9" w14:textId="44B1A3E8" w:rsidR="00686E04" w:rsidRPr="0061769B" w:rsidRDefault="00503E81" w:rsidP="00372912">
            <w:pPr>
              <w:spacing w:after="200" w:line="276" w:lineRule="auto"/>
              <w:jc w:val="both"/>
              <w:rPr>
                <w:rFonts w:ascii="Times New Roman" w:hAnsi="Times New Roman" w:cs="Times New Roman"/>
                <w:sz w:val="20"/>
                <w:szCs w:val="20"/>
              </w:rPr>
            </w:pPr>
            <w:r w:rsidRPr="00503E81">
              <w:rPr>
                <w:rFonts w:ascii="Times New Roman" w:hAnsi="Times New Roman" w:cs="Times New Roman"/>
                <w:sz w:val="20"/>
                <w:szCs w:val="20"/>
              </w:rPr>
              <w:t xml:space="preserve">This item is only applicable to CIC category 4 - Collective Investment Undertakings.  </w:t>
            </w:r>
          </w:p>
        </w:tc>
      </w:tr>
      <w:tr w:rsidR="00503E81" w:rsidRPr="006C2F0D" w14:paraId="42B8B9A4" w14:textId="77777777" w:rsidTr="008D5550">
        <w:trPr>
          <w:trHeight w:val="225"/>
        </w:trPr>
        <w:tc>
          <w:tcPr>
            <w:tcW w:w="1425" w:type="dxa"/>
          </w:tcPr>
          <w:p w14:paraId="75B6FCFB" w14:textId="38943C0C" w:rsidR="00503E81" w:rsidRPr="0061769B" w:rsidRDefault="00503E81" w:rsidP="00372912">
            <w:pPr>
              <w:pStyle w:val="NoSpacing"/>
              <w:jc w:val="both"/>
              <w:rPr>
                <w:rFonts w:ascii="Times New Roman" w:hAnsi="Times New Roman" w:cs="Times New Roman"/>
                <w:sz w:val="20"/>
              </w:rPr>
            </w:pPr>
            <w:r w:rsidRPr="00116328">
              <w:rPr>
                <w:rFonts w:ascii="Times New Roman" w:hAnsi="Times New Roman" w:cs="Times New Roman"/>
                <w:sz w:val="20"/>
              </w:rPr>
              <w:t>C0293</w:t>
            </w:r>
          </w:p>
        </w:tc>
        <w:tc>
          <w:tcPr>
            <w:tcW w:w="1944" w:type="dxa"/>
          </w:tcPr>
          <w:p w14:paraId="08142305" w14:textId="76D8D13F" w:rsidR="00503E81" w:rsidRPr="0061769B" w:rsidRDefault="00503E81" w:rsidP="00372912">
            <w:pPr>
              <w:spacing w:after="200" w:line="276" w:lineRule="auto"/>
              <w:jc w:val="both"/>
              <w:rPr>
                <w:rFonts w:ascii="Times New Roman" w:hAnsi="Times New Roman" w:cs="Times New Roman"/>
                <w:sz w:val="20"/>
                <w:szCs w:val="20"/>
              </w:rPr>
            </w:pPr>
            <w:r w:rsidRPr="00116328">
              <w:rPr>
                <w:rFonts w:ascii="Times New Roman" w:hAnsi="Times New Roman" w:cs="Times New Roman"/>
                <w:sz w:val="20"/>
                <w:szCs w:val="20"/>
              </w:rPr>
              <w:t>Bail-in rules</w:t>
            </w:r>
          </w:p>
        </w:tc>
        <w:tc>
          <w:tcPr>
            <w:tcW w:w="5698" w:type="dxa"/>
          </w:tcPr>
          <w:p w14:paraId="473ADD21" w14:textId="4D2F68AC" w:rsidR="00503E81" w:rsidRPr="00116328" w:rsidRDefault="00503E81" w:rsidP="00372912">
            <w:pPr>
              <w:jc w:val="both"/>
              <w:rPr>
                <w:rFonts w:ascii="Times New Roman" w:hAnsi="Times New Roman" w:cs="Times New Roman"/>
                <w:sz w:val="20"/>
                <w:szCs w:val="20"/>
              </w:rPr>
            </w:pPr>
            <w:r w:rsidRPr="00116328">
              <w:rPr>
                <w:rFonts w:ascii="Times New Roman" w:hAnsi="Times New Roman" w:cs="Times New Roman"/>
                <w:sz w:val="20"/>
                <w:szCs w:val="20"/>
              </w:rPr>
              <w:t>Identify if the asset is subject to bail-in rules, in line with Art</w:t>
            </w:r>
            <w:r w:rsidR="00FE3597">
              <w:rPr>
                <w:rFonts w:ascii="Times New Roman" w:hAnsi="Times New Roman" w:cs="Times New Roman"/>
                <w:sz w:val="20"/>
                <w:szCs w:val="20"/>
              </w:rPr>
              <w:t>icles</w:t>
            </w:r>
            <w:r w:rsidRPr="00116328">
              <w:rPr>
                <w:rFonts w:ascii="Times New Roman" w:hAnsi="Times New Roman" w:cs="Times New Roman"/>
                <w:sz w:val="20"/>
                <w:szCs w:val="20"/>
              </w:rPr>
              <w:t xml:space="preserve"> 43 and 44 of the Directive 2014/59/EU (the Bank Recovery and Resolution Directive - BRRD).</w:t>
            </w:r>
          </w:p>
          <w:p w14:paraId="38420DEF" w14:textId="77777777" w:rsidR="00503E81" w:rsidRPr="00116328" w:rsidRDefault="00503E81" w:rsidP="00372912">
            <w:pPr>
              <w:jc w:val="both"/>
              <w:rPr>
                <w:rFonts w:ascii="Times New Roman" w:hAnsi="Times New Roman" w:cs="Times New Roman"/>
                <w:sz w:val="20"/>
                <w:szCs w:val="20"/>
              </w:rPr>
            </w:pPr>
            <w:r w:rsidRPr="00116328">
              <w:rPr>
                <w:rFonts w:ascii="Times New Roman" w:hAnsi="Times New Roman" w:cs="Times New Roman"/>
                <w:sz w:val="20"/>
                <w:szCs w:val="20"/>
              </w:rPr>
              <w:lastRenderedPageBreak/>
              <w:t>One of the options in the following closed list shall be used:</w:t>
            </w:r>
          </w:p>
          <w:p w14:paraId="591D6696" w14:textId="77777777" w:rsidR="00503E81" w:rsidRPr="00116328" w:rsidRDefault="00503E81" w:rsidP="00372912">
            <w:pPr>
              <w:jc w:val="both"/>
              <w:rPr>
                <w:rFonts w:ascii="Times New Roman" w:hAnsi="Times New Roman" w:cs="Times New Roman"/>
                <w:sz w:val="20"/>
                <w:szCs w:val="20"/>
              </w:rPr>
            </w:pPr>
            <w:r w:rsidRPr="00116328">
              <w:rPr>
                <w:rFonts w:ascii="Times New Roman" w:hAnsi="Times New Roman" w:cs="Times New Roman"/>
                <w:sz w:val="20"/>
                <w:szCs w:val="20"/>
              </w:rPr>
              <w:t>1 – Yes;</w:t>
            </w:r>
          </w:p>
          <w:p w14:paraId="57F55D63" w14:textId="77777777" w:rsidR="00503E81" w:rsidRPr="00116328" w:rsidRDefault="00503E81" w:rsidP="00372912">
            <w:pPr>
              <w:jc w:val="both"/>
              <w:rPr>
                <w:rFonts w:ascii="Times New Roman" w:hAnsi="Times New Roman" w:cs="Times New Roman"/>
                <w:sz w:val="20"/>
                <w:szCs w:val="20"/>
              </w:rPr>
            </w:pPr>
            <w:r w:rsidRPr="00116328">
              <w:rPr>
                <w:rFonts w:ascii="Times New Roman" w:hAnsi="Times New Roman" w:cs="Times New Roman"/>
                <w:sz w:val="20"/>
                <w:szCs w:val="20"/>
              </w:rPr>
              <w:t>2 – No;</w:t>
            </w:r>
          </w:p>
          <w:p w14:paraId="079037C8" w14:textId="7B0C7115" w:rsidR="00503E81" w:rsidRPr="0061769B" w:rsidRDefault="00503E81" w:rsidP="00372912">
            <w:pPr>
              <w:spacing w:after="200" w:line="276" w:lineRule="auto"/>
              <w:jc w:val="both"/>
              <w:rPr>
                <w:rFonts w:ascii="Times New Roman" w:hAnsi="Times New Roman" w:cs="Times New Roman"/>
                <w:sz w:val="20"/>
                <w:szCs w:val="20"/>
              </w:rPr>
            </w:pPr>
            <w:r w:rsidRPr="00116328">
              <w:rPr>
                <w:rFonts w:ascii="Times New Roman" w:hAnsi="Times New Roman" w:cs="Times New Roman"/>
                <w:sz w:val="20"/>
                <w:szCs w:val="20"/>
              </w:rPr>
              <w:t>9 – Not applicable.</w:t>
            </w:r>
          </w:p>
        </w:tc>
      </w:tr>
      <w:tr w:rsidR="00503E81" w:rsidRPr="006C2F0D" w14:paraId="32BAF5D6" w14:textId="77777777" w:rsidTr="008D5550">
        <w:trPr>
          <w:trHeight w:val="217"/>
        </w:trPr>
        <w:tc>
          <w:tcPr>
            <w:tcW w:w="1425" w:type="dxa"/>
          </w:tcPr>
          <w:p w14:paraId="5DBFAB34" w14:textId="1F1671B8" w:rsidR="00503E81" w:rsidRDefault="00503E81" w:rsidP="00372912">
            <w:pPr>
              <w:pStyle w:val="NoSpacing"/>
              <w:jc w:val="both"/>
              <w:rPr>
                <w:rFonts w:ascii="Times New Roman" w:hAnsi="Times New Roman" w:cs="Times New Roman"/>
                <w:sz w:val="20"/>
              </w:rPr>
            </w:pPr>
            <w:r w:rsidRPr="00116328">
              <w:rPr>
                <w:rFonts w:ascii="Times New Roman" w:hAnsi="Times New Roman" w:cs="Times New Roman"/>
                <w:sz w:val="20"/>
              </w:rPr>
              <w:lastRenderedPageBreak/>
              <w:t>C029</w:t>
            </w:r>
            <w:r>
              <w:rPr>
                <w:rFonts w:ascii="Times New Roman" w:hAnsi="Times New Roman" w:cs="Times New Roman"/>
                <w:sz w:val="20"/>
              </w:rPr>
              <w:t>4</w:t>
            </w:r>
          </w:p>
        </w:tc>
        <w:tc>
          <w:tcPr>
            <w:tcW w:w="1944" w:type="dxa"/>
          </w:tcPr>
          <w:p w14:paraId="1D17DC4F" w14:textId="58ADF3BB" w:rsidR="00503E81" w:rsidRPr="00116328" w:rsidRDefault="00503E81" w:rsidP="00372912">
            <w:pPr>
              <w:jc w:val="both"/>
              <w:rPr>
                <w:rFonts w:ascii="Times New Roman" w:hAnsi="Times New Roman" w:cs="Times New Roman"/>
                <w:sz w:val="20"/>
                <w:szCs w:val="20"/>
              </w:rPr>
            </w:pPr>
            <w:r w:rsidRPr="00B30E6F">
              <w:rPr>
                <w:rFonts w:ascii="Times New Roman" w:hAnsi="Times New Roman" w:cs="Times New Roman"/>
                <w:sz w:val="20"/>
                <w:szCs w:val="20"/>
              </w:rPr>
              <w:t>Regional Governments and Local Authorities (RGLA)</w:t>
            </w:r>
            <w:r w:rsidRPr="00116328" w:rsidDel="00B30E6F">
              <w:rPr>
                <w:rFonts w:ascii="Times New Roman" w:hAnsi="Times New Roman" w:cs="Times New Roman"/>
                <w:sz w:val="20"/>
                <w:szCs w:val="20"/>
              </w:rPr>
              <w:t xml:space="preserve"> </w:t>
            </w:r>
          </w:p>
        </w:tc>
        <w:tc>
          <w:tcPr>
            <w:tcW w:w="5698" w:type="dxa"/>
          </w:tcPr>
          <w:p w14:paraId="1DAEA872" w14:textId="64161E84" w:rsidR="00503E81" w:rsidRPr="00116328" w:rsidRDefault="00503E81" w:rsidP="00372912">
            <w:pPr>
              <w:jc w:val="both"/>
              <w:rPr>
                <w:rFonts w:ascii="Times New Roman" w:hAnsi="Times New Roman" w:cs="Times New Roman"/>
                <w:sz w:val="20"/>
                <w:szCs w:val="20"/>
              </w:rPr>
            </w:pPr>
            <w:r w:rsidRPr="00116328">
              <w:rPr>
                <w:rFonts w:ascii="Times New Roman" w:hAnsi="Times New Roman" w:cs="Times New Roman"/>
                <w:sz w:val="20"/>
                <w:szCs w:val="20"/>
              </w:rPr>
              <w:t>Identify assets issued or guaranteed by Regional Governments and Local Authorities (RGLA) listed and not listed in the I</w:t>
            </w:r>
            <w:r w:rsidR="00343769">
              <w:rPr>
                <w:rFonts w:ascii="Times New Roman" w:hAnsi="Times New Roman" w:cs="Times New Roman"/>
                <w:sz w:val="20"/>
                <w:szCs w:val="20"/>
              </w:rPr>
              <w:t>mplementing Regulation</w:t>
            </w:r>
            <w:r w:rsidRPr="00116328">
              <w:rPr>
                <w:rFonts w:ascii="Times New Roman" w:hAnsi="Times New Roman" w:cs="Times New Roman"/>
                <w:sz w:val="20"/>
                <w:szCs w:val="20"/>
              </w:rPr>
              <w:t>(EU) 2015/2011, regarding assets classifiable with CIC 13 and 14.</w:t>
            </w:r>
          </w:p>
          <w:p w14:paraId="5080D5D6" w14:textId="77777777" w:rsidR="00503E81" w:rsidRPr="00116328" w:rsidRDefault="00503E81" w:rsidP="00372912">
            <w:pPr>
              <w:jc w:val="both"/>
              <w:rPr>
                <w:rFonts w:ascii="Times New Roman" w:hAnsi="Times New Roman" w:cs="Times New Roman"/>
                <w:sz w:val="20"/>
                <w:szCs w:val="20"/>
              </w:rPr>
            </w:pPr>
            <w:r w:rsidRPr="00116328">
              <w:rPr>
                <w:rFonts w:ascii="Times New Roman" w:hAnsi="Times New Roman" w:cs="Times New Roman"/>
                <w:sz w:val="20"/>
                <w:szCs w:val="20"/>
              </w:rPr>
              <w:t>One of the options in the following closed list shall be used:</w:t>
            </w:r>
          </w:p>
          <w:p w14:paraId="799843F6" w14:textId="3F9D8E89" w:rsidR="00503E81" w:rsidRPr="00116328" w:rsidRDefault="00503E81" w:rsidP="00372912">
            <w:pPr>
              <w:jc w:val="both"/>
              <w:rPr>
                <w:rFonts w:ascii="Times New Roman" w:hAnsi="Times New Roman" w:cs="Times New Roman"/>
                <w:sz w:val="20"/>
                <w:szCs w:val="20"/>
              </w:rPr>
            </w:pPr>
            <w:r w:rsidRPr="00116328">
              <w:rPr>
                <w:rFonts w:ascii="Times New Roman" w:hAnsi="Times New Roman" w:cs="Times New Roman"/>
                <w:sz w:val="20"/>
                <w:szCs w:val="20"/>
              </w:rPr>
              <w:t>1 – Listed</w:t>
            </w:r>
            <w:r>
              <w:rPr>
                <w:rFonts w:ascii="Times New Roman" w:hAnsi="Times New Roman" w:cs="Times New Roman"/>
                <w:sz w:val="20"/>
                <w:szCs w:val="20"/>
              </w:rPr>
              <w:t xml:space="preserve"> in </w:t>
            </w:r>
            <w:r w:rsidR="00C521CE">
              <w:rPr>
                <w:rFonts w:ascii="Times New Roman" w:hAnsi="Times New Roman" w:cs="Times New Roman"/>
                <w:sz w:val="20"/>
                <w:szCs w:val="20"/>
              </w:rPr>
              <w:t>Implementing Regulation (EU) 2015/2011</w:t>
            </w:r>
            <w:r w:rsidRPr="00116328">
              <w:rPr>
                <w:rFonts w:ascii="Times New Roman" w:hAnsi="Times New Roman" w:cs="Times New Roman"/>
                <w:sz w:val="20"/>
                <w:szCs w:val="20"/>
              </w:rPr>
              <w:t>;</w:t>
            </w:r>
          </w:p>
          <w:p w14:paraId="617430AC" w14:textId="2FF949E9" w:rsidR="00503E81" w:rsidRPr="00116328" w:rsidRDefault="00503E81" w:rsidP="00372912">
            <w:pPr>
              <w:jc w:val="both"/>
              <w:rPr>
                <w:rFonts w:ascii="Times New Roman" w:hAnsi="Times New Roman" w:cs="Times New Roman"/>
                <w:sz w:val="20"/>
                <w:szCs w:val="20"/>
              </w:rPr>
            </w:pPr>
            <w:r w:rsidRPr="00116328">
              <w:rPr>
                <w:rFonts w:ascii="Times New Roman" w:hAnsi="Times New Roman" w:cs="Times New Roman"/>
                <w:sz w:val="20"/>
                <w:szCs w:val="20"/>
              </w:rPr>
              <w:t>2 – Not listed</w:t>
            </w:r>
            <w:r>
              <w:rPr>
                <w:rFonts w:ascii="Times New Roman" w:hAnsi="Times New Roman" w:cs="Times New Roman"/>
                <w:sz w:val="20"/>
                <w:szCs w:val="20"/>
              </w:rPr>
              <w:t xml:space="preserve"> </w:t>
            </w:r>
            <w:r w:rsidR="008D5550">
              <w:rPr>
                <w:rFonts w:ascii="Times New Roman" w:hAnsi="Times New Roman" w:cs="Times New Roman"/>
                <w:sz w:val="20"/>
                <w:szCs w:val="20"/>
              </w:rPr>
              <w:t>in Implementing</w:t>
            </w:r>
            <w:r w:rsidR="00C521CE">
              <w:rPr>
                <w:rFonts w:ascii="Times New Roman" w:hAnsi="Times New Roman" w:cs="Times New Roman"/>
                <w:sz w:val="20"/>
                <w:szCs w:val="20"/>
              </w:rPr>
              <w:t xml:space="preserve"> Regulation (EU) 2015/2011</w:t>
            </w:r>
            <w:r w:rsidRPr="00116328">
              <w:rPr>
                <w:rFonts w:ascii="Times New Roman" w:hAnsi="Times New Roman" w:cs="Times New Roman"/>
                <w:sz w:val="20"/>
                <w:szCs w:val="20"/>
              </w:rPr>
              <w:t>;</w:t>
            </w:r>
          </w:p>
          <w:p w14:paraId="376B8430" w14:textId="417C1D83" w:rsidR="00503E81" w:rsidRPr="00116328" w:rsidRDefault="00503E81" w:rsidP="00372912">
            <w:pPr>
              <w:spacing w:after="200" w:line="276" w:lineRule="auto"/>
              <w:jc w:val="both"/>
              <w:rPr>
                <w:rFonts w:ascii="Times New Roman" w:hAnsi="Times New Roman" w:cs="Times New Roman"/>
                <w:sz w:val="20"/>
                <w:szCs w:val="20"/>
              </w:rPr>
            </w:pPr>
            <w:r w:rsidRPr="00116328">
              <w:rPr>
                <w:rFonts w:ascii="Times New Roman" w:hAnsi="Times New Roman" w:cs="Times New Roman"/>
                <w:sz w:val="20"/>
                <w:szCs w:val="20"/>
              </w:rPr>
              <w:t>9 – Not applicable.</w:t>
            </w:r>
          </w:p>
        </w:tc>
      </w:tr>
      <w:tr w:rsidR="00503E81" w:rsidRPr="006C2F0D" w14:paraId="1C5809A4" w14:textId="77777777" w:rsidTr="008D5550">
        <w:trPr>
          <w:trHeight w:val="1607"/>
        </w:trPr>
        <w:tc>
          <w:tcPr>
            <w:tcW w:w="1425" w:type="dxa"/>
          </w:tcPr>
          <w:p w14:paraId="2F49A385" w14:textId="439C8D70" w:rsidR="00503E81" w:rsidRDefault="00503E81" w:rsidP="00372912">
            <w:pPr>
              <w:pStyle w:val="NoSpacing"/>
              <w:jc w:val="both"/>
              <w:rPr>
                <w:rFonts w:ascii="Times New Roman" w:hAnsi="Times New Roman" w:cs="Times New Roman"/>
                <w:sz w:val="20"/>
              </w:rPr>
            </w:pPr>
            <w:r w:rsidRPr="00116328">
              <w:rPr>
                <w:rFonts w:ascii="Times New Roman" w:hAnsi="Times New Roman" w:cs="Times New Roman"/>
                <w:sz w:val="20"/>
              </w:rPr>
              <w:t>C029</w:t>
            </w:r>
            <w:r>
              <w:rPr>
                <w:rFonts w:ascii="Times New Roman" w:hAnsi="Times New Roman" w:cs="Times New Roman"/>
                <w:sz w:val="20"/>
              </w:rPr>
              <w:t>5</w:t>
            </w:r>
          </w:p>
        </w:tc>
        <w:tc>
          <w:tcPr>
            <w:tcW w:w="1944" w:type="dxa"/>
          </w:tcPr>
          <w:p w14:paraId="3712DF63" w14:textId="01F94D91" w:rsidR="00503E81" w:rsidRPr="00116328" w:rsidRDefault="00503E81" w:rsidP="00372912">
            <w:pPr>
              <w:jc w:val="both"/>
              <w:rPr>
                <w:rFonts w:ascii="Times New Roman" w:hAnsi="Times New Roman" w:cs="Times New Roman"/>
                <w:sz w:val="20"/>
                <w:szCs w:val="20"/>
              </w:rPr>
            </w:pPr>
            <w:r w:rsidRPr="00116328">
              <w:rPr>
                <w:rFonts w:ascii="Times New Roman" w:hAnsi="Times New Roman" w:cs="Times New Roman"/>
                <w:sz w:val="20"/>
                <w:szCs w:val="20"/>
              </w:rPr>
              <w:t xml:space="preserve">Crypto-assets  </w:t>
            </w:r>
          </w:p>
        </w:tc>
        <w:tc>
          <w:tcPr>
            <w:tcW w:w="5698" w:type="dxa"/>
          </w:tcPr>
          <w:p w14:paraId="4B05FE13" w14:textId="77777777" w:rsidR="00503E81" w:rsidRPr="00684A46" w:rsidRDefault="00503E81" w:rsidP="00372912">
            <w:pPr>
              <w:jc w:val="both"/>
              <w:rPr>
                <w:rFonts w:ascii="Times New Roman" w:hAnsi="Times New Roman" w:cs="Times New Roman"/>
                <w:sz w:val="20"/>
                <w:szCs w:val="20"/>
              </w:rPr>
            </w:pPr>
            <w:r w:rsidRPr="00684A46">
              <w:rPr>
                <w:rFonts w:ascii="Times New Roman" w:hAnsi="Times New Roman" w:cs="Times New Roman"/>
                <w:sz w:val="20"/>
                <w:szCs w:val="20"/>
              </w:rPr>
              <w:t>Identify assets linked to crypto-assets.</w:t>
            </w:r>
          </w:p>
          <w:p w14:paraId="3FF0EB8E" w14:textId="77777777" w:rsidR="00503E81" w:rsidRPr="00684A46" w:rsidRDefault="00503E81" w:rsidP="00372912">
            <w:pPr>
              <w:jc w:val="both"/>
              <w:rPr>
                <w:rFonts w:ascii="Times New Roman" w:hAnsi="Times New Roman" w:cs="Times New Roman"/>
                <w:sz w:val="20"/>
                <w:szCs w:val="20"/>
              </w:rPr>
            </w:pPr>
            <w:r w:rsidRPr="00684A46">
              <w:rPr>
                <w:rFonts w:ascii="Times New Roman" w:hAnsi="Times New Roman" w:cs="Times New Roman"/>
                <w:sz w:val="20"/>
                <w:szCs w:val="20"/>
              </w:rPr>
              <w:t>Crypto-asset means a digital representation of value or rights which may be transferred and stored electronically, using distributed ledger technology or similar technology.</w:t>
            </w:r>
          </w:p>
          <w:p w14:paraId="18897976" w14:textId="77777777" w:rsidR="00503E81" w:rsidRPr="00684A46" w:rsidRDefault="00503E81" w:rsidP="00372912">
            <w:pPr>
              <w:jc w:val="both"/>
              <w:rPr>
                <w:rFonts w:ascii="Times New Roman" w:hAnsi="Times New Roman" w:cs="Times New Roman"/>
                <w:sz w:val="20"/>
                <w:szCs w:val="20"/>
              </w:rPr>
            </w:pPr>
            <w:r w:rsidRPr="00684A46">
              <w:rPr>
                <w:rFonts w:ascii="Times New Roman" w:hAnsi="Times New Roman" w:cs="Times New Roman"/>
                <w:sz w:val="20"/>
                <w:szCs w:val="20"/>
              </w:rPr>
              <w:t>One of the options in the following closed list shall be used:</w:t>
            </w:r>
          </w:p>
          <w:p w14:paraId="6D05534B" w14:textId="77777777" w:rsidR="00503E81" w:rsidRPr="00684A46" w:rsidRDefault="00503E81" w:rsidP="00372912">
            <w:pPr>
              <w:jc w:val="both"/>
              <w:rPr>
                <w:rFonts w:ascii="Times New Roman" w:hAnsi="Times New Roman" w:cs="Times New Roman"/>
                <w:sz w:val="20"/>
                <w:szCs w:val="20"/>
              </w:rPr>
            </w:pPr>
            <w:r w:rsidRPr="00684A46">
              <w:rPr>
                <w:rFonts w:ascii="Times New Roman" w:hAnsi="Times New Roman" w:cs="Times New Roman"/>
                <w:sz w:val="20"/>
                <w:szCs w:val="20"/>
              </w:rPr>
              <w:t>1 – Electronic money token - a type of crypto-asset the main purpose of which is to be used as a means of exchange and that purports to maintain a stable value by referring to the value of a fiat currency that is legal tender;</w:t>
            </w:r>
          </w:p>
          <w:p w14:paraId="005963A1" w14:textId="77777777" w:rsidR="00503E81" w:rsidRPr="00684A46" w:rsidRDefault="00503E81" w:rsidP="00372912">
            <w:pPr>
              <w:jc w:val="both"/>
              <w:rPr>
                <w:rFonts w:ascii="Times New Roman" w:hAnsi="Times New Roman" w:cs="Times New Roman"/>
                <w:sz w:val="20"/>
                <w:szCs w:val="20"/>
              </w:rPr>
            </w:pPr>
            <w:r w:rsidRPr="00684A46">
              <w:rPr>
                <w:rFonts w:ascii="Times New Roman" w:hAnsi="Times New Roman" w:cs="Times New Roman"/>
                <w:sz w:val="20"/>
                <w:szCs w:val="20"/>
              </w:rPr>
              <w:t>2 – Asset-referenced token - a type of crypto-asset that purports to maintain a stable value by referring to the value of several fiat currencies that are legal tender, one or several commodities or one or several crypto-assets, or a combination of such assets;</w:t>
            </w:r>
          </w:p>
          <w:p w14:paraId="004FC2E0" w14:textId="77777777" w:rsidR="00503E81" w:rsidRPr="00684A46" w:rsidRDefault="00503E81" w:rsidP="00372912">
            <w:pPr>
              <w:jc w:val="both"/>
              <w:rPr>
                <w:rFonts w:ascii="Times New Roman" w:hAnsi="Times New Roman" w:cs="Times New Roman"/>
                <w:sz w:val="20"/>
                <w:szCs w:val="20"/>
              </w:rPr>
            </w:pPr>
            <w:r w:rsidRPr="00684A46">
              <w:rPr>
                <w:rFonts w:ascii="Times New Roman" w:hAnsi="Times New Roman" w:cs="Times New Roman"/>
                <w:sz w:val="20"/>
                <w:szCs w:val="20"/>
              </w:rPr>
              <w:t>3- Utility token - a type of crypto-asset which is intended to provide digital access to a good or service, available on DLT, and is only accepted by the issuer of that token;</w:t>
            </w:r>
          </w:p>
          <w:p w14:paraId="0EF3C560" w14:textId="77777777" w:rsidR="00503E81" w:rsidRDefault="00503E81" w:rsidP="00372912">
            <w:pPr>
              <w:jc w:val="both"/>
              <w:rPr>
                <w:ins w:id="53" w:author="Author"/>
                <w:rFonts w:ascii="Times New Roman" w:hAnsi="Times New Roman" w:cs="Times New Roman"/>
                <w:sz w:val="20"/>
                <w:szCs w:val="20"/>
              </w:rPr>
            </w:pPr>
            <w:r w:rsidRPr="00684A46">
              <w:rPr>
                <w:rFonts w:ascii="Times New Roman" w:hAnsi="Times New Roman" w:cs="Times New Roman"/>
                <w:sz w:val="20"/>
                <w:szCs w:val="20"/>
              </w:rPr>
              <w:t>4 – Other crypto-assets</w:t>
            </w:r>
          </w:p>
          <w:p w14:paraId="22F74701" w14:textId="049649FB" w:rsidR="00AE185A" w:rsidRPr="00684A46" w:rsidRDefault="00AE185A" w:rsidP="00372912">
            <w:pPr>
              <w:jc w:val="both"/>
              <w:rPr>
                <w:rFonts w:ascii="Times New Roman" w:hAnsi="Times New Roman" w:cs="Times New Roman"/>
                <w:sz w:val="20"/>
                <w:szCs w:val="20"/>
              </w:rPr>
            </w:pPr>
            <w:ins w:id="54" w:author="Author">
              <w:r>
                <w:rPr>
                  <w:rFonts w:ascii="Times New Roman" w:hAnsi="Times New Roman" w:cs="Times New Roman"/>
                  <w:sz w:val="20"/>
                  <w:szCs w:val="20"/>
                </w:rPr>
                <w:t>9 – Indirect exposures to crypto assets</w:t>
              </w:r>
            </w:ins>
          </w:p>
          <w:p w14:paraId="6A10AA09" w14:textId="78D05DAC" w:rsidR="00503E81" w:rsidRDefault="00503E81" w:rsidP="00372912">
            <w:pPr>
              <w:jc w:val="both"/>
              <w:rPr>
                <w:rFonts w:ascii="Times New Roman" w:hAnsi="Times New Roman" w:cs="Times New Roman"/>
                <w:sz w:val="20"/>
                <w:szCs w:val="20"/>
              </w:rPr>
            </w:pPr>
            <w:r w:rsidRPr="00684A46">
              <w:rPr>
                <w:rFonts w:ascii="Times New Roman" w:hAnsi="Times New Roman" w:cs="Times New Roman"/>
                <w:sz w:val="20"/>
                <w:szCs w:val="20"/>
              </w:rPr>
              <w:t>5 - No.</w:t>
            </w:r>
          </w:p>
        </w:tc>
      </w:tr>
      <w:tr w:rsidR="00503E81" w:rsidRPr="006C2F0D" w14:paraId="4C61F9C0" w14:textId="77777777" w:rsidTr="008D5550">
        <w:trPr>
          <w:trHeight w:val="242"/>
        </w:trPr>
        <w:tc>
          <w:tcPr>
            <w:tcW w:w="1425" w:type="dxa"/>
          </w:tcPr>
          <w:p w14:paraId="488C2C18" w14:textId="7E9ABB98" w:rsidR="00503E81" w:rsidRDefault="00503E81" w:rsidP="00372912">
            <w:pPr>
              <w:pStyle w:val="NoSpacing"/>
              <w:jc w:val="both"/>
              <w:rPr>
                <w:rFonts w:ascii="Times New Roman" w:hAnsi="Times New Roman" w:cs="Times New Roman"/>
                <w:sz w:val="20"/>
              </w:rPr>
            </w:pPr>
            <w:r w:rsidRPr="00116328">
              <w:rPr>
                <w:rFonts w:ascii="Times New Roman" w:hAnsi="Times New Roman" w:cs="Times New Roman"/>
                <w:sz w:val="20"/>
              </w:rPr>
              <w:t>C029</w:t>
            </w:r>
            <w:r>
              <w:rPr>
                <w:rFonts w:ascii="Times New Roman" w:hAnsi="Times New Roman" w:cs="Times New Roman"/>
                <w:sz w:val="20"/>
              </w:rPr>
              <w:t>6</w:t>
            </w:r>
          </w:p>
        </w:tc>
        <w:tc>
          <w:tcPr>
            <w:tcW w:w="1944" w:type="dxa"/>
          </w:tcPr>
          <w:p w14:paraId="448479CC" w14:textId="3DF8C316" w:rsidR="00503E81" w:rsidRPr="00116328" w:rsidRDefault="00503E81" w:rsidP="00372912">
            <w:pPr>
              <w:jc w:val="both"/>
              <w:rPr>
                <w:rFonts w:ascii="Times New Roman" w:hAnsi="Times New Roman" w:cs="Times New Roman"/>
                <w:sz w:val="20"/>
                <w:szCs w:val="20"/>
              </w:rPr>
            </w:pPr>
            <w:r w:rsidRPr="00116328">
              <w:rPr>
                <w:rFonts w:ascii="Times New Roman" w:hAnsi="Times New Roman" w:cs="Times New Roman"/>
                <w:sz w:val="20"/>
                <w:szCs w:val="20"/>
              </w:rPr>
              <w:t>Property type</w:t>
            </w:r>
          </w:p>
        </w:tc>
        <w:tc>
          <w:tcPr>
            <w:tcW w:w="5698" w:type="dxa"/>
          </w:tcPr>
          <w:p w14:paraId="2A0A237C" w14:textId="3F7CACD0" w:rsidR="00503E81" w:rsidRDefault="00503E81" w:rsidP="00372912">
            <w:pPr>
              <w:jc w:val="both"/>
              <w:rPr>
                <w:ins w:id="55" w:author="Author"/>
                <w:rFonts w:ascii="Times New Roman" w:hAnsi="Times New Roman" w:cs="Times New Roman"/>
                <w:sz w:val="20"/>
                <w:szCs w:val="20"/>
              </w:rPr>
            </w:pPr>
            <w:r w:rsidRPr="00116328">
              <w:rPr>
                <w:rFonts w:ascii="Times New Roman" w:hAnsi="Times New Roman" w:cs="Times New Roman"/>
                <w:sz w:val="20"/>
                <w:szCs w:val="20"/>
              </w:rPr>
              <w:t xml:space="preserve">Identify property type, according to ESRB Recommendation of 21 March 2019 amending Recommendation ESRB/2016/14 on closing real estate data gaps </w:t>
            </w:r>
            <w:r w:rsidR="000F0751">
              <w:rPr>
                <w:rFonts w:ascii="Times New Roman" w:hAnsi="Times New Roman" w:cs="Times New Roman"/>
                <w:sz w:val="20"/>
                <w:szCs w:val="20"/>
              </w:rPr>
              <w:t>.</w:t>
            </w:r>
          </w:p>
          <w:p w14:paraId="3EE9CAE8" w14:textId="56115CFD" w:rsidR="008D46B3" w:rsidRDefault="008D46B3" w:rsidP="00372912">
            <w:pPr>
              <w:jc w:val="both"/>
              <w:rPr>
                <w:ins w:id="56" w:author="Author"/>
                <w:rFonts w:ascii="Times New Roman" w:hAnsi="Times New Roman" w:cs="Times New Roman"/>
                <w:sz w:val="20"/>
                <w:szCs w:val="20"/>
              </w:rPr>
            </w:pPr>
            <w:ins w:id="57" w:author="Author">
              <w:r>
                <w:rPr>
                  <w:rFonts w:ascii="Times New Roman" w:hAnsi="Times New Roman" w:cs="Times New Roman"/>
                  <w:sz w:val="20"/>
                  <w:szCs w:val="20"/>
                </w:rPr>
                <w:t xml:space="preserve">The item is only applicable to CIC 9 – Property (other than CIC 95-Plant and equipment (for own use), CIC 87 Loans to AMSB members and CIC 88 – Loans to other natural persons. For CIC 95 the item shall be left empty. </w:t>
              </w:r>
            </w:ins>
          </w:p>
          <w:p w14:paraId="7ED396E7" w14:textId="01924A90" w:rsidR="008D46B3" w:rsidRPr="00116328" w:rsidDel="008D46B3" w:rsidRDefault="008D46B3" w:rsidP="00372912">
            <w:pPr>
              <w:jc w:val="both"/>
              <w:rPr>
                <w:del w:id="58" w:author="Author"/>
                <w:rFonts w:ascii="Times New Roman" w:hAnsi="Times New Roman" w:cs="Times New Roman"/>
                <w:sz w:val="20"/>
                <w:szCs w:val="20"/>
              </w:rPr>
            </w:pPr>
            <w:ins w:id="59" w:author="Author">
              <w:r>
                <w:rPr>
                  <w:rFonts w:ascii="Times New Roman" w:hAnsi="Times New Roman" w:cs="Times New Roman"/>
                  <w:sz w:val="20"/>
                  <w:szCs w:val="20"/>
                </w:rPr>
                <w:t xml:space="preserve">For CIC category 9 – property, </w:t>
              </w:r>
            </w:ins>
          </w:p>
          <w:p w14:paraId="62000F8E" w14:textId="54ADED9A" w:rsidR="00503E81" w:rsidRPr="00116328" w:rsidRDefault="00503E81" w:rsidP="00372912">
            <w:pPr>
              <w:jc w:val="both"/>
              <w:rPr>
                <w:rFonts w:ascii="Times New Roman" w:hAnsi="Times New Roman" w:cs="Times New Roman"/>
                <w:sz w:val="20"/>
                <w:szCs w:val="20"/>
              </w:rPr>
            </w:pPr>
            <w:del w:id="60" w:author="Author">
              <w:r w:rsidRPr="00116328" w:rsidDel="008D46B3">
                <w:rPr>
                  <w:rFonts w:ascii="Times New Roman" w:hAnsi="Times New Roman" w:cs="Times New Roman"/>
                  <w:sz w:val="20"/>
                  <w:szCs w:val="20"/>
                </w:rPr>
                <w:delText>O</w:delText>
              </w:r>
            </w:del>
            <w:ins w:id="61" w:author="Author">
              <w:r w:rsidR="008D46B3">
                <w:rPr>
                  <w:rFonts w:ascii="Times New Roman" w:hAnsi="Times New Roman" w:cs="Times New Roman"/>
                  <w:sz w:val="20"/>
                  <w:szCs w:val="20"/>
                </w:rPr>
                <w:t>o</w:t>
              </w:r>
            </w:ins>
            <w:r w:rsidRPr="00116328">
              <w:rPr>
                <w:rFonts w:ascii="Times New Roman" w:hAnsi="Times New Roman" w:cs="Times New Roman"/>
                <w:sz w:val="20"/>
                <w:szCs w:val="20"/>
              </w:rPr>
              <w:t>ne of the options in the following closed list shall be used:</w:t>
            </w:r>
          </w:p>
          <w:p w14:paraId="3761ADAD" w14:textId="77777777" w:rsidR="00503E81" w:rsidRPr="00116328" w:rsidRDefault="00503E81" w:rsidP="00372912">
            <w:pPr>
              <w:jc w:val="both"/>
              <w:rPr>
                <w:rFonts w:ascii="Times New Roman" w:hAnsi="Times New Roman" w:cs="Times New Roman"/>
                <w:sz w:val="20"/>
                <w:szCs w:val="20"/>
              </w:rPr>
            </w:pPr>
            <w:r w:rsidRPr="00116328">
              <w:rPr>
                <w:rFonts w:ascii="Times New Roman" w:hAnsi="Times New Roman" w:cs="Times New Roman"/>
                <w:sz w:val="20"/>
                <w:szCs w:val="20"/>
              </w:rPr>
              <w:t>1 - Residential, e.g. multi-household premises;</w:t>
            </w:r>
          </w:p>
          <w:p w14:paraId="39509FB0" w14:textId="77777777" w:rsidR="00503E81" w:rsidRPr="00116328" w:rsidRDefault="00503E81" w:rsidP="00372912">
            <w:pPr>
              <w:jc w:val="both"/>
              <w:rPr>
                <w:rFonts w:ascii="Times New Roman" w:hAnsi="Times New Roman" w:cs="Times New Roman"/>
                <w:sz w:val="20"/>
                <w:szCs w:val="20"/>
              </w:rPr>
            </w:pPr>
            <w:r w:rsidRPr="00116328">
              <w:rPr>
                <w:rFonts w:ascii="Times New Roman" w:hAnsi="Times New Roman" w:cs="Times New Roman"/>
                <w:sz w:val="20"/>
                <w:szCs w:val="20"/>
              </w:rPr>
              <w:t>2 - Retail, e.g. hotels, restaurants, shopping malls;</w:t>
            </w:r>
          </w:p>
          <w:p w14:paraId="650AF49B" w14:textId="77777777" w:rsidR="00503E81" w:rsidRPr="00116328" w:rsidRDefault="00503E81" w:rsidP="00372912">
            <w:pPr>
              <w:jc w:val="both"/>
              <w:rPr>
                <w:rFonts w:ascii="Times New Roman" w:hAnsi="Times New Roman" w:cs="Times New Roman"/>
                <w:sz w:val="20"/>
                <w:szCs w:val="20"/>
              </w:rPr>
            </w:pPr>
            <w:r w:rsidRPr="00116328">
              <w:rPr>
                <w:rFonts w:ascii="Times New Roman" w:hAnsi="Times New Roman" w:cs="Times New Roman"/>
                <w:sz w:val="20"/>
                <w:szCs w:val="20"/>
              </w:rPr>
              <w:t>3 - Offices, e.g. a property primarily used as professional or business offices;</w:t>
            </w:r>
          </w:p>
          <w:p w14:paraId="7056DE0F" w14:textId="77777777" w:rsidR="00503E81" w:rsidRPr="00116328" w:rsidRDefault="00503E81" w:rsidP="00372912">
            <w:pPr>
              <w:jc w:val="both"/>
              <w:rPr>
                <w:rFonts w:ascii="Times New Roman" w:hAnsi="Times New Roman" w:cs="Times New Roman"/>
                <w:sz w:val="20"/>
                <w:szCs w:val="20"/>
              </w:rPr>
            </w:pPr>
            <w:r w:rsidRPr="00116328">
              <w:rPr>
                <w:rFonts w:ascii="Times New Roman" w:hAnsi="Times New Roman" w:cs="Times New Roman"/>
                <w:sz w:val="20"/>
                <w:szCs w:val="20"/>
              </w:rPr>
              <w:t>4 - Industrial, e.g. property used for the purposes of production, distribution and logistics;</w:t>
            </w:r>
          </w:p>
          <w:p w14:paraId="4F91DA09" w14:textId="77777777" w:rsidR="00503E81" w:rsidRPr="00116328" w:rsidRDefault="00503E81" w:rsidP="00372912">
            <w:pPr>
              <w:jc w:val="both"/>
              <w:rPr>
                <w:rFonts w:ascii="Times New Roman" w:hAnsi="Times New Roman" w:cs="Times New Roman"/>
                <w:sz w:val="20"/>
                <w:szCs w:val="20"/>
              </w:rPr>
            </w:pPr>
            <w:r w:rsidRPr="00116328">
              <w:rPr>
                <w:rFonts w:ascii="Times New Roman" w:hAnsi="Times New Roman" w:cs="Times New Roman"/>
                <w:sz w:val="20"/>
                <w:szCs w:val="20"/>
              </w:rPr>
              <w:t>5 - Other types of commercial property;</w:t>
            </w:r>
          </w:p>
          <w:p w14:paraId="29667D63" w14:textId="77777777" w:rsidR="00503E81" w:rsidRPr="00116328" w:rsidRDefault="00503E81" w:rsidP="00372912">
            <w:pPr>
              <w:jc w:val="both"/>
              <w:rPr>
                <w:rFonts w:ascii="Times New Roman" w:hAnsi="Times New Roman" w:cs="Times New Roman"/>
                <w:sz w:val="20"/>
                <w:szCs w:val="20"/>
              </w:rPr>
            </w:pPr>
            <w:r w:rsidRPr="00116328">
              <w:rPr>
                <w:rFonts w:ascii="Times New Roman" w:hAnsi="Times New Roman" w:cs="Times New Roman"/>
                <w:sz w:val="20"/>
                <w:szCs w:val="20"/>
              </w:rPr>
              <w:t>9 – Not applicable.</w:t>
            </w:r>
          </w:p>
          <w:p w14:paraId="5BE50AF1" w14:textId="29E60839" w:rsidR="00503E81" w:rsidRDefault="000E1903" w:rsidP="00372912">
            <w:pPr>
              <w:jc w:val="both"/>
              <w:rPr>
                <w:rFonts w:ascii="Times New Roman" w:hAnsi="Times New Roman" w:cs="Times New Roman"/>
                <w:sz w:val="20"/>
                <w:szCs w:val="20"/>
              </w:rPr>
            </w:pPr>
            <w:r w:rsidRPr="000E1903">
              <w:rPr>
                <w:rFonts w:ascii="Times New Roman" w:hAnsi="Times New Roman" w:cs="Times New Roman"/>
                <w:sz w:val="20"/>
                <w:szCs w:val="20"/>
              </w:rPr>
              <w:t>If a property has a mixed use, it should be considered as different properties (based for example on the surface areas dedicated to each use) whenever it is feasible to make such breakdown, otherwise, the property can be classified according to its dominant use.</w:t>
            </w:r>
          </w:p>
          <w:p w14:paraId="78D63132" w14:textId="77777777" w:rsidR="000E1903" w:rsidRPr="00116328" w:rsidRDefault="000E1903" w:rsidP="00372912">
            <w:pPr>
              <w:jc w:val="both"/>
              <w:rPr>
                <w:rFonts w:ascii="Times New Roman" w:hAnsi="Times New Roman" w:cs="Times New Roman"/>
                <w:sz w:val="20"/>
                <w:szCs w:val="20"/>
              </w:rPr>
            </w:pPr>
          </w:p>
          <w:p w14:paraId="6ED246ED" w14:textId="00956E63" w:rsidR="00B7464D" w:rsidRPr="00B7464D" w:rsidRDefault="00503E81" w:rsidP="00B7464D">
            <w:pPr>
              <w:jc w:val="both"/>
              <w:rPr>
                <w:ins w:id="62" w:author="Author"/>
                <w:rFonts w:ascii="Times New Roman" w:hAnsi="Times New Roman" w:cs="Times New Roman"/>
                <w:sz w:val="20"/>
                <w:szCs w:val="20"/>
              </w:rPr>
            </w:pPr>
            <w:del w:id="63" w:author="Author">
              <w:r w:rsidRPr="00116328" w:rsidDel="00B7464D">
                <w:rPr>
                  <w:rFonts w:ascii="Times New Roman" w:hAnsi="Times New Roman" w:cs="Times New Roman"/>
                  <w:sz w:val="20"/>
                  <w:szCs w:val="20"/>
                </w:rPr>
                <w:delText>This item is only applicable to CIC category 9 - Property</w:delText>
              </w:r>
            </w:del>
            <w:ins w:id="64" w:author="Author">
              <w:r w:rsidR="00B7464D">
                <w:t xml:space="preserve"> For </w:t>
              </w:r>
              <w:r w:rsidR="00B7464D" w:rsidRPr="00B7464D">
                <w:rPr>
                  <w:rFonts w:ascii="Times New Roman" w:hAnsi="Times New Roman" w:cs="Times New Roman"/>
                  <w:sz w:val="20"/>
                  <w:szCs w:val="20"/>
                </w:rPr>
                <w:t>CIC 87 and CIC 88 one of the following options of the following closed list shall be used:</w:t>
              </w:r>
            </w:ins>
          </w:p>
          <w:p w14:paraId="13F7E3C4" w14:textId="77777777" w:rsidR="00B7464D" w:rsidRPr="00B7464D" w:rsidRDefault="00B7464D" w:rsidP="00B7464D">
            <w:pPr>
              <w:jc w:val="both"/>
              <w:rPr>
                <w:ins w:id="65" w:author="Author"/>
                <w:rFonts w:ascii="Times New Roman" w:hAnsi="Times New Roman" w:cs="Times New Roman"/>
                <w:sz w:val="20"/>
                <w:szCs w:val="20"/>
              </w:rPr>
            </w:pPr>
            <w:ins w:id="66" w:author="Author">
              <w:r w:rsidRPr="00B7464D">
                <w:rPr>
                  <w:rFonts w:ascii="Times New Roman" w:hAnsi="Times New Roman" w:cs="Times New Roman"/>
                  <w:sz w:val="20"/>
                  <w:szCs w:val="20"/>
                </w:rPr>
                <w:t xml:space="preserve">7 – Mortgages and loans made with collateral in the form of real estate </w:t>
              </w:r>
            </w:ins>
          </w:p>
          <w:p w14:paraId="29416239" w14:textId="27E99ECF" w:rsidR="00503E81" w:rsidRPr="00116328" w:rsidRDefault="00B7464D" w:rsidP="00B7464D">
            <w:pPr>
              <w:spacing w:after="200" w:line="276" w:lineRule="auto"/>
              <w:jc w:val="both"/>
              <w:rPr>
                <w:rFonts w:ascii="Times New Roman" w:hAnsi="Times New Roman" w:cs="Times New Roman"/>
                <w:sz w:val="20"/>
                <w:szCs w:val="20"/>
              </w:rPr>
            </w:pPr>
            <w:ins w:id="67" w:author="Author">
              <w:r w:rsidRPr="00B7464D">
                <w:rPr>
                  <w:rFonts w:ascii="Times New Roman" w:hAnsi="Times New Roman" w:cs="Times New Roman"/>
                  <w:sz w:val="20"/>
                  <w:szCs w:val="20"/>
                </w:rPr>
                <w:lastRenderedPageBreak/>
                <w:t>8 – Other loans</w:t>
              </w:r>
            </w:ins>
          </w:p>
        </w:tc>
      </w:tr>
      <w:tr w:rsidR="00503E81" w:rsidRPr="006C2F0D" w14:paraId="01D040A9" w14:textId="77777777" w:rsidTr="008D5550">
        <w:trPr>
          <w:trHeight w:val="1941"/>
        </w:trPr>
        <w:tc>
          <w:tcPr>
            <w:tcW w:w="1425" w:type="dxa"/>
          </w:tcPr>
          <w:p w14:paraId="305BC49C" w14:textId="05759CAF" w:rsidR="00503E81" w:rsidRDefault="00503E81" w:rsidP="00372912">
            <w:pPr>
              <w:pStyle w:val="NoSpacing"/>
              <w:jc w:val="both"/>
              <w:rPr>
                <w:rFonts w:ascii="Times New Roman" w:hAnsi="Times New Roman" w:cs="Times New Roman"/>
                <w:sz w:val="20"/>
              </w:rPr>
            </w:pPr>
            <w:r w:rsidRPr="00116328">
              <w:rPr>
                <w:rFonts w:ascii="Times New Roman" w:hAnsi="Times New Roman" w:cs="Times New Roman"/>
                <w:sz w:val="20"/>
              </w:rPr>
              <w:lastRenderedPageBreak/>
              <w:t>C029</w:t>
            </w:r>
            <w:r>
              <w:rPr>
                <w:rFonts w:ascii="Times New Roman" w:hAnsi="Times New Roman" w:cs="Times New Roman"/>
                <w:sz w:val="20"/>
              </w:rPr>
              <w:t>7</w:t>
            </w:r>
          </w:p>
        </w:tc>
        <w:tc>
          <w:tcPr>
            <w:tcW w:w="1944" w:type="dxa"/>
          </w:tcPr>
          <w:p w14:paraId="4B9258A2" w14:textId="73FB601B" w:rsidR="00503E81" w:rsidRPr="00116328" w:rsidRDefault="00503E81" w:rsidP="00372912">
            <w:pPr>
              <w:jc w:val="both"/>
              <w:rPr>
                <w:rFonts w:ascii="Times New Roman" w:hAnsi="Times New Roman" w:cs="Times New Roman"/>
                <w:sz w:val="20"/>
                <w:szCs w:val="20"/>
              </w:rPr>
            </w:pPr>
            <w:r w:rsidRPr="00116328">
              <w:rPr>
                <w:rFonts w:ascii="Times New Roman" w:hAnsi="Times New Roman" w:cs="Times New Roman"/>
                <w:sz w:val="20"/>
                <w:szCs w:val="20"/>
              </w:rPr>
              <w:t>Property location</w:t>
            </w:r>
          </w:p>
        </w:tc>
        <w:tc>
          <w:tcPr>
            <w:tcW w:w="5698" w:type="dxa"/>
          </w:tcPr>
          <w:p w14:paraId="6176EF6A" w14:textId="2CFE8FA4" w:rsidR="00503E81" w:rsidRPr="00116328" w:rsidRDefault="00503E81" w:rsidP="00372912">
            <w:pPr>
              <w:jc w:val="both"/>
              <w:rPr>
                <w:rFonts w:ascii="Times New Roman" w:hAnsi="Times New Roman" w:cs="Times New Roman"/>
                <w:sz w:val="20"/>
                <w:szCs w:val="20"/>
              </w:rPr>
            </w:pPr>
            <w:r w:rsidRPr="00116328">
              <w:rPr>
                <w:rFonts w:ascii="Times New Roman" w:hAnsi="Times New Roman" w:cs="Times New Roman"/>
                <w:sz w:val="20"/>
                <w:szCs w:val="20"/>
              </w:rPr>
              <w:t xml:space="preserve">Identify property location, according to ESRB Recommendation of 21 March 2019 amending Recommendation ESRB/2016/14 on closing real estate data gaps </w:t>
            </w:r>
          </w:p>
          <w:p w14:paraId="2ACBAC0C" w14:textId="77777777" w:rsidR="00503E81" w:rsidRPr="00116328" w:rsidRDefault="00503E81" w:rsidP="00372912">
            <w:pPr>
              <w:jc w:val="both"/>
              <w:rPr>
                <w:rFonts w:ascii="Times New Roman" w:hAnsi="Times New Roman" w:cs="Times New Roman"/>
                <w:sz w:val="20"/>
                <w:szCs w:val="20"/>
              </w:rPr>
            </w:pPr>
            <w:r w:rsidRPr="00116328">
              <w:rPr>
                <w:rFonts w:ascii="Times New Roman" w:hAnsi="Times New Roman" w:cs="Times New Roman"/>
                <w:sz w:val="20"/>
                <w:szCs w:val="20"/>
              </w:rPr>
              <w:t>One of the options in the following closed list shall be used:</w:t>
            </w:r>
          </w:p>
          <w:p w14:paraId="62940978" w14:textId="77777777" w:rsidR="00503E81" w:rsidRPr="00116328" w:rsidRDefault="00503E81" w:rsidP="00372912">
            <w:pPr>
              <w:jc w:val="both"/>
              <w:rPr>
                <w:rFonts w:ascii="Times New Roman" w:hAnsi="Times New Roman" w:cs="Times New Roman"/>
                <w:sz w:val="20"/>
                <w:szCs w:val="20"/>
              </w:rPr>
            </w:pPr>
            <w:r w:rsidRPr="00116328">
              <w:rPr>
                <w:rFonts w:ascii="Times New Roman" w:hAnsi="Times New Roman" w:cs="Times New Roman"/>
                <w:sz w:val="20"/>
                <w:szCs w:val="20"/>
              </w:rPr>
              <w:t>1 - Prime;</w:t>
            </w:r>
          </w:p>
          <w:p w14:paraId="643C3AE0" w14:textId="77777777" w:rsidR="00503E81" w:rsidRPr="00116328" w:rsidRDefault="00503E81" w:rsidP="00372912">
            <w:pPr>
              <w:jc w:val="both"/>
              <w:rPr>
                <w:rFonts w:ascii="Times New Roman" w:hAnsi="Times New Roman" w:cs="Times New Roman"/>
                <w:sz w:val="20"/>
                <w:szCs w:val="20"/>
              </w:rPr>
            </w:pPr>
            <w:r w:rsidRPr="00116328">
              <w:rPr>
                <w:rFonts w:ascii="Times New Roman" w:hAnsi="Times New Roman" w:cs="Times New Roman"/>
                <w:sz w:val="20"/>
                <w:szCs w:val="20"/>
              </w:rPr>
              <w:t>2 – Non-prime;</w:t>
            </w:r>
          </w:p>
          <w:p w14:paraId="75AB8DFF" w14:textId="77777777" w:rsidR="00503E81" w:rsidRPr="00116328" w:rsidRDefault="00503E81" w:rsidP="00372912">
            <w:pPr>
              <w:jc w:val="both"/>
              <w:rPr>
                <w:rFonts w:ascii="Times New Roman" w:hAnsi="Times New Roman" w:cs="Times New Roman"/>
                <w:sz w:val="20"/>
                <w:szCs w:val="20"/>
              </w:rPr>
            </w:pPr>
            <w:r w:rsidRPr="00116328">
              <w:rPr>
                <w:rFonts w:ascii="Times New Roman" w:hAnsi="Times New Roman" w:cs="Times New Roman"/>
                <w:sz w:val="20"/>
                <w:szCs w:val="20"/>
              </w:rPr>
              <w:t>9 – Not applicable.</w:t>
            </w:r>
          </w:p>
          <w:p w14:paraId="7ABC1D26" w14:textId="1B0BDA22" w:rsidR="00503E81" w:rsidRDefault="00503E81" w:rsidP="00372912">
            <w:pPr>
              <w:spacing w:after="200" w:line="276" w:lineRule="auto"/>
              <w:jc w:val="both"/>
              <w:rPr>
                <w:ins w:id="68" w:author="Author"/>
                <w:rFonts w:ascii="Times New Roman" w:hAnsi="Times New Roman" w:cs="Times New Roman"/>
                <w:sz w:val="20"/>
                <w:szCs w:val="20"/>
              </w:rPr>
            </w:pPr>
            <w:r w:rsidRPr="00116328">
              <w:rPr>
                <w:rFonts w:ascii="Times New Roman" w:hAnsi="Times New Roman" w:cs="Times New Roman"/>
                <w:sz w:val="20"/>
                <w:szCs w:val="20"/>
              </w:rPr>
              <w:t xml:space="preserve">This item is only applicable to CIC category 9 </w:t>
            </w:r>
            <w:del w:id="69" w:author="Author">
              <w:r w:rsidRPr="00116328" w:rsidDel="006038E2">
                <w:rPr>
                  <w:rFonts w:ascii="Times New Roman" w:hAnsi="Times New Roman" w:cs="Times New Roman"/>
                  <w:sz w:val="20"/>
                  <w:szCs w:val="20"/>
                </w:rPr>
                <w:delText>-</w:delText>
              </w:r>
            </w:del>
            <w:ins w:id="70" w:author="Author">
              <w:r w:rsidR="006038E2">
                <w:rPr>
                  <w:rFonts w:ascii="Times New Roman" w:hAnsi="Times New Roman" w:cs="Times New Roman"/>
                  <w:sz w:val="20"/>
                  <w:szCs w:val="20"/>
                </w:rPr>
                <w:t>–</w:t>
              </w:r>
            </w:ins>
            <w:r w:rsidRPr="00116328">
              <w:rPr>
                <w:rFonts w:ascii="Times New Roman" w:hAnsi="Times New Roman" w:cs="Times New Roman"/>
                <w:sz w:val="20"/>
                <w:szCs w:val="20"/>
              </w:rPr>
              <w:t xml:space="preserve"> Property</w:t>
            </w:r>
          </w:p>
          <w:p w14:paraId="485F0F06" w14:textId="0BA543D1" w:rsidR="006038E2" w:rsidRDefault="006038E2" w:rsidP="00372912">
            <w:pPr>
              <w:spacing w:after="200" w:line="276" w:lineRule="auto"/>
              <w:jc w:val="both"/>
              <w:rPr>
                <w:rFonts w:ascii="Times New Roman" w:hAnsi="Times New Roman" w:cs="Times New Roman"/>
                <w:sz w:val="20"/>
                <w:szCs w:val="20"/>
              </w:rPr>
            </w:pPr>
            <w:ins w:id="71" w:author="Author">
              <w:r>
                <w:rPr>
                  <w:rFonts w:ascii="Times New Roman" w:hAnsi="Times New Roman" w:cs="Times New Roman"/>
                  <w:sz w:val="20"/>
                  <w:szCs w:val="20"/>
                </w:rPr>
                <w:t>For CIC 95 the item shall be left empty.</w:t>
              </w:r>
            </w:ins>
          </w:p>
        </w:tc>
      </w:tr>
      <w:tr w:rsidR="00503E81" w:rsidRPr="006C2F0D" w14:paraId="4A55210D" w14:textId="77777777" w:rsidTr="008D5550">
        <w:trPr>
          <w:trHeight w:val="699"/>
        </w:trPr>
        <w:tc>
          <w:tcPr>
            <w:tcW w:w="1425" w:type="dxa"/>
          </w:tcPr>
          <w:p w14:paraId="4A552103" w14:textId="77777777" w:rsidR="00503E81" w:rsidRPr="0076719F" w:rsidRDefault="00503E81" w:rsidP="00372912">
            <w:pPr>
              <w:jc w:val="both"/>
              <w:rPr>
                <w:rFonts w:ascii="Times New Roman" w:hAnsi="Times New Roman" w:cs="Times New Roman"/>
                <w:sz w:val="20"/>
                <w:szCs w:val="20"/>
              </w:rPr>
            </w:pPr>
            <w:r>
              <w:rPr>
                <w:rFonts w:ascii="Times New Roman" w:hAnsi="Times New Roman" w:cs="Times New Roman"/>
                <w:sz w:val="20"/>
                <w:szCs w:val="20"/>
              </w:rPr>
              <w:t>C0300</w:t>
            </w:r>
          </w:p>
        </w:tc>
        <w:tc>
          <w:tcPr>
            <w:tcW w:w="1944" w:type="dxa"/>
          </w:tcPr>
          <w:p w14:paraId="4A552104" w14:textId="77777777" w:rsidR="00503E81" w:rsidRPr="00D75BE7" w:rsidRDefault="00503E81" w:rsidP="00372912">
            <w:pPr>
              <w:spacing w:after="200" w:line="276" w:lineRule="auto"/>
              <w:jc w:val="both"/>
              <w:rPr>
                <w:rFonts w:ascii="Times New Roman" w:hAnsi="Times New Roman" w:cs="Times New Roman"/>
                <w:sz w:val="20"/>
                <w:szCs w:val="20"/>
              </w:rPr>
            </w:pPr>
            <w:r w:rsidRPr="00D75BE7">
              <w:rPr>
                <w:rFonts w:ascii="Times New Roman" w:hAnsi="Times New Roman" w:cs="Times New Roman"/>
                <w:sz w:val="20"/>
                <w:szCs w:val="20"/>
              </w:rPr>
              <w:t>Infrastructure investment</w:t>
            </w:r>
          </w:p>
        </w:tc>
        <w:tc>
          <w:tcPr>
            <w:tcW w:w="5698" w:type="dxa"/>
          </w:tcPr>
          <w:p w14:paraId="4A552105" w14:textId="77777777" w:rsidR="00503E81" w:rsidRPr="0061769B" w:rsidRDefault="00503E81" w:rsidP="00372912">
            <w:pPr>
              <w:spacing w:after="120" w:line="276" w:lineRule="auto"/>
              <w:jc w:val="both"/>
              <w:rPr>
                <w:rFonts w:ascii="Times New Roman" w:hAnsi="Times New Roman" w:cs="Times New Roman"/>
                <w:sz w:val="20"/>
                <w:szCs w:val="20"/>
              </w:rPr>
            </w:pPr>
            <w:r w:rsidRPr="0061769B">
              <w:rPr>
                <w:rFonts w:ascii="Times New Roman" w:hAnsi="Times New Roman" w:cs="Times New Roman"/>
                <w:sz w:val="20"/>
                <w:szCs w:val="20"/>
              </w:rPr>
              <w:t xml:space="preserve">Identify if the asset is an infrastructure investment. </w:t>
            </w:r>
          </w:p>
          <w:p w14:paraId="4A552106" w14:textId="77777777" w:rsidR="00503E81" w:rsidRPr="0061769B" w:rsidRDefault="00503E81" w:rsidP="00372912">
            <w:pPr>
              <w:spacing w:after="120" w:line="276" w:lineRule="auto"/>
              <w:jc w:val="both"/>
              <w:rPr>
                <w:rFonts w:ascii="Times New Roman" w:hAnsi="Times New Roman" w:cs="Times New Roman"/>
                <w:sz w:val="20"/>
                <w:szCs w:val="20"/>
              </w:rPr>
            </w:pPr>
            <w:r w:rsidRPr="0061769B">
              <w:rPr>
                <w:rFonts w:ascii="Times New Roman" w:hAnsi="Times New Roman" w:cs="Times New Roman"/>
                <w:sz w:val="20"/>
                <w:szCs w:val="20"/>
              </w:rPr>
              <w:t>Infrastructure investment is defined as investments in or loans to utilities such as toll roads, bridges, tunnels, ports and airports, oil and gas distribution, electricity distribution and social infrastructure such as healthcare and educational facilities.</w:t>
            </w:r>
          </w:p>
          <w:p w14:paraId="4A552107" w14:textId="77777777" w:rsidR="00503E81" w:rsidRPr="0061769B" w:rsidRDefault="00503E81" w:rsidP="00372912">
            <w:pPr>
              <w:spacing w:after="120" w:line="276" w:lineRule="auto"/>
              <w:jc w:val="both"/>
              <w:rPr>
                <w:rFonts w:ascii="Times New Roman" w:hAnsi="Times New Roman" w:cs="Times New Roman"/>
                <w:sz w:val="20"/>
                <w:szCs w:val="20"/>
              </w:rPr>
            </w:pPr>
            <w:r w:rsidRPr="0061769B">
              <w:rPr>
                <w:rFonts w:ascii="Times New Roman" w:hAnsi="Times New Roman" w:cs="Times New Roman"/>
                <w:sz w:val="20"/>
                <w:szCs w:val="20"/>
              </w:rPr>
              <w:t xml:space="preserve">One of the </w:t>
            </w:r>
            <w:del w:id="72" w:author="Author">
              <w:r w:rsidRPr="0061769B" w:rsidDel="006038E2">
                <w:rPr>
                  <w:rFonts w:ascii="Times New Roman" w:hAnsi="Times New Roman" w:cs="Times New Roman"/>
                  <w:sz w:val="20"/>
                  <w:szCs w:val="20"/>
                </w:rPr>
                <w:delText xml:space="preserve"> </w:delText>
              </w:r>
            </w:del>
            <w:r w:rsidRPr="0061769B">
              <w:rPr>
                <w:rFonts w:ascii="Times New Roman" w:hAnsi="Times New Roman" w:cs="Times New Roman"/>
                <w:sz w:val="20"/>
                <w:szCs w:val="20"/>
              </w:rPr>
              <w:t>options in the following closed list shall be used:</w:t>
            </w:r>
          </w:p>
          <w:p w14:paraId="4A552108" w14:textId="77777777" w:rsidR="00503E81" w:rsidRDefault="00503E81" w:rsidP="00372912">
            <w:pPr>
              <w:pStyle w:val="NoSpacing"/>
              <w:jc w:val="both"/>
              <w:rPr>
                <w:rFonts w:ascii="Times New Roman" w:hAnsi="Times New Roman" w:cs="Times New Roman"/>
                <w:sz w:val="20"/>
                <w:szCs w:val="20"/>
              </w:rPr>
            </w:pPr>
            <w:r>
              <w:rPr>
                <w:rFonts w:ascii="Times New Roman" w:hAnsi="Times New Roman" w:cs="Times New Roman"/>
                <w:sz w:val="20"/>
                <w:szCs w:val="20"/>
              </w:rPr>
              <w:t>1</w:t>
            </w:r>
            <w:r w:rsidRPr="0061769B">
              <w:rPr>
                <w:rFonts w:ascii="Times New Roman" w:hAnsi="Times New Roman" w:cs="Times New Roman"/>
                <w:sz w:val="20"/>
                <w:szCs w:val="20"/>
              </w:rPr>
              <w:t xml:space="preserve"> - Not an infrastructure investment </w:t>
            </w:r>
          </w:p>
          <w:p w14:paraId="4A552109" w14:textId="77777777" w:rsidR="00503E81" w:rsidRPr="0061769B" w:rsidRDefault="00503E81" w:rsidP="00372912">
            <w:pPr>
              <w:pStyle w:val="NoSpacing"/>
              <w:jc w:val="both"/>
              <w:rPr>
                <w:rFonts w:ascii="Times New Roman" w:hAnsi="Times New Roman" w:cs="Times New Roman"/>
                <w:sz w:val="20"/>
                <w:szCs w:val="20"/>
              </w:rPr>
            </w:pPr>
            <w:r>
              <w:rPr>
                <w:rFonts w:ascii="Times New Roman" w:hAnsi="Times New Roman" w:cs="Times New Roman"/>
                <w:sz w:val="20"/>
                <w:szCs w:val="20"/>
              </w:rPr>
              <w:t>2</w:t>
            </w:r>
            <w:r w:rsidRPr="0061769B">
              <w:rPr>
                <w:rFonts w:ascii="Times New Roman" w:hAnsi="Times New Roman" w:cs="Times New Roman"/>
                <w:sz w:val="20"/>
                <w:szCs w:val="20"/>
              </w:rPr>
              <w:t xml:space="preserve"> - Government Guarantee</w:t>
            </w:r>
            <w:r>
              <w:rPr>
                <w:rFonts w:ascii="Times New Roman" w:hAnsi="Times New Roman" w:cs="Times New Roman"/>
                <w:sz w:val="20"/>
                <w:szCs w:val="20"/>
              </w:rPr>
              <w:t xml:space="preserve">: </w:t>
            </w:r>
            <w:r w:rsidRPr="0061769B">
              <w:rPr>
                <w:rFonts w:ascii="Times New Roman" w:hAnsi="Times New Roman" w:cs="Times New Roman"/>
                <w:sz w:val="20"/>
                <w:szCs w:val="20"/>
              </w:rPr>
              <w:t>where there is an explicit government guarantee</w:t>
            </w:r>
          </w:p>
          <w:p w14:paraId="4A55210A" w14:textId="77777777" w:rsidR="00503E81" w:rsidRPr="0061769B" w:rsidRDefault="00503E81" w:rsidP="00372912">
            <w:pPr>
              <w:pStyle w:val="NoSpacing"/>
              <w:jc w:val="both"/>
              <w:rPr>
                <w:rFonts w:ascii="Times New Roman" w:hAnsi="Times New Roman" w:cs="Times New Roman"/>
                <w:sz w:val="20"/>
                <w:szCs w:val="20"/>
              </w:rPr>
            </w:pPr>
            <w:r>
              <w:rPr>
                <w:rFonts w:ascii="Times New Roman" w:hAnsi="Times New Roman" w:cs="Times New Roman"/>
                <w:sz w:val="20"/>
                <w:szCs w:val="20"/>
              </w:rPr>
              <w:t>3</w:t>
            </w:r>
            <w:r w:rsidRPr="0061769B">
              <w:rPr>
                <w:rFonts w:ascii="Times New Roman" w:hAnsi="Times New Roman" w:cs="Times New Roman"/>
                <w:sz w:val="20"/>
                <w:szCs w:val="20"/>
              </w:rPr>
              <w:t xml:space="preserve"> - Government Supported including Public Finance initiative</w:t>
            </w:r>
            <w:r>
              <w:rPr>
                <w:rFonts w:ascii="Times New Roman" w:hAnsi="Times New Roman" w:cs="Times New Roman"/>
                <w:sz w:val="20"/>
                <w:szCs w:val="20"/>
              </w:rPr>
              <w:t>:</w:t>
            </w:r>
            <w:r w:rsidRPr="0061769B">
              <w:rPr>
                <w:rFonts w:ascii="Times New Roman" w:hAnsi="Times New Roman" w:cs="Times New Roman"/>
                <w:sz w:val="20"/>
                <w:szCs w:val="20"/>
              </w:rPr>
              <w:t xml:space="preserve"> where there is a government policy or public finance initiatives to promote or support the sector</w:t>
            </w:r>
          </w:p>
          <w:p w14:paraId="4A55210B" w14:textId="77777777" w:rsidR="00503E81" w:rsidRPr="0061769B" w:rsidRDefault="00503E81" w:rsidP="00372912">
            <w:pPr>
              <w:pStyle w:val="NoSpacing"/>
              <w:jc w:val="both"/>
              <w:rPr>
                <w:rFonts w:ascii="Times New Roman" w:hAnsi="Times New Roman" w:cs="Times New Roman"/>
                <w:sz w:val="20"/>
                <w:szCs w:val="20"/>
              </w:rPr>
            </w:pPr>
            <w:r>
              <w:rPr>
                <w:rFonts w:ascii="Times New Roman" w:hAnsi="Times New Roman" w:cs="Times New Roman"/>
                <w:sz w:val="20"/>
                <w:szCs w:val="20"/>
              </w:rPr>
              <w:t>4</w:t>
            </w:r>
            <w:r w:rsidRPr="0061769B">
              <w:rPr>
                <w:rFonts w:ascii="Times New Roman" w:hAnsi="Times New Roman" w:cs="Times New Roman"/>
                <w:sz w:val="20"/>
                <w:szCs w:val="20"/>
              </w:rPr>
              <w:t xml:space="preserve"> - Supranational Guarantee/Supported</w:t>
            </w:r>
            <w:r>
              <w:rPr>
                <w:rFonts w:ascii="Times New Roman" w:hAnsi="Times New Roman" w:cs="Times New Roman"/>
                <w:sz w:val="20"/>
                <w:szCs w:val="20"/>
              </w:rPr>
              <w:t>:</w:t>
            </w:r>
            <w:r w:rsidRPr="0061769B">
              <w:rPr>
                <w:rFonts w:ascii="Times New Roman" w:hAnsi="Times New Roman" w:cs="Times New Roman"/>
                <w:sz w:val="20"/>
                <w:szCs w:val="20"/>
              </w:rPr>
              <w:t xml:space="preserve"> where there is an explicit supranational guarantee or support</w:t>
            </w:r>
          </w:p>
          <w:p w14:paraId="4A55210C" w14:textId="77777777" w:rsidR="00503E81" w:rsidRPr="006C2F0D" w:rsidRDefault="00503E81" w:rsidP="00372912">
            <w:pPr>
              <w:pStyle w:val="NoSpacing"/>
              <w:jc w:val="both"/>
              <w:rPr>
                <w:rFonts w:ascii="Times New Roman" w:hAnsi="Times New Roman" w:cs="Times New Roman"/>
                <w:sz w:val="20"/>
                <w:szCs w:val="20"/>
              </w:rPr>
            </w:pPr>
            <w:r>
              <w:rPr>
                <w:rFonts w:ascii="Times New Roman" w:hAnsi="Times New Roman" w:cs="Times New Roman"/>
                <w:sz w:val="20"/>
                <w:szCs w:val="20"/>
              </w:rPr>
              <w:t>9</w:t>
            </w:r>
            <w:r w:rsidRPr="0061769B">
              <w:rPr>
                <w:rFonts w:ascii="Times New Roman" w:hAnsi="Times New Roman" w:cs="Times New Roman"/>
                <w:sz w:val="20"/>
                <w:szCs w:val="20"/>
              </w:rPr>
              <w:t xml:space="preserve"> </w:t>
            </w:r>
            <w:r>
              <w:rPr>
                <w:rFonts w:ascii="Times New Roman" w:hAnsi="Times New Roman" w:cs="Times New Roman"/>
                <w:sz w:val="20"/>
                <w:szCs w:val="20"/>
              </w:rPr>
              <w:t>–</w:t>
            </w:r>
            <w:r w:rsidRPr="0061769B">
              <w:rPr>
                <w:rFonts w:ascii="Times New Roman" w:hAnsi="Times New Roman" w:cs="Times New Roman"/>
                <w:sz w:val="20"/>
                <w:szCs w:val="20"/>
              </w:rPr>
              <w:t xml:space="preserve"> Other</w:t>
            </w:r>
            <w:r>
              <w:rPr>
                <w:rFonts w:ascii="Times New Roman" w:hAnsi="Times New Roman" w:cs="Times New Roman"/>
                <w:sz w:val="20"/>
                <w:szCs w:val="20"/>
              </w:rPr>
              <w:t>:</w:t>
            </w:r>
            <w:r w:rsidRPr="0061769B">
              <w:rPr>
                <w:rFonts w:ascii="Times New Roman" w:hAnsi="Times New Roman" w:cs="Times New Roman"/>
                <w:sz w:val="20"/>
                <w:szCs w:val="20"/>
              </w:rPr>
              <w:t xml:space="preserve"> Other infrastructure loans or investments, not classified under the above categories</w:t>
            </w:r>
          </w:p>
        </w:tc>
      </w:tr>
      <w:tr w:rsidR="00503E81" w:rsidRPr="006C2F0D" w14:paraId="4A552114" w14:textId="77777777" w:rsidTr="008D5550">
        <w:trPr>
          <w:trHeight w:val="92"/>
        </w:trPr>
        <w:tc>
          <w:tcPr>
            <w:tcW w:w="1425" w:type="dxa"/>
          </w:tcPr>
          <w:p w14:paraId="4A55210E" w14:textId="764CC8F8" w:rsidR="00503E81" w:rsidRPr="0061769B" w:rsidRDefault="00503E81" w:rsidP="00372912">
            <w:pPr>
              <w:pStyle w:val="NoSpacing"/>
              <w:jc w:val="both"/>
              <w:rPr>
                <w:rFonts w:ascii="Times New Roman" w:hAnsi="Times New Roman" w:cs="Times New Roman"/>
                <w:sz w:val="20"/>
                <w:szCs w:val="20"/>
              </w:rPr>
            </w:pPr>
          </w:p>
        </w:tc>
        <w:tc>
          <w:tcPr>
            <w:tcW w:w="1944" w:type="dxa"/>
          </w:tcPr>
          <w:p w14:paraId="4A55210F" w14:textId="35EC3D0C" w:rsidR="00503E81" w:rsidRPr="0061769B" w:rsidRDefault="00503E81" w:rsidP="00372912">
            <w:pPr>
              <w:spacing w:after="200" w:line="276" w:lineRule="auto"/>
              <w:jc w:val="both"/>
              <w:rPr>
                <w:rFonts w:ascii="Times New Roman" w:hAnsi="Times New Roman" w:cs="Times New Roman"/>
                <w:sz w:val="20"/>
                <w:szCs w:val="20"/>
              </w:rPr>
            </w:pPr>
          </w:p>
        </w:tc>
        <w:tc>
          <w:tcPr>
            <w:tcW w:w="5698" w:type="dxa"/>
          </w:tcPr>
          <w:p w14:paraId="4A552113" w14:textId="32AEF577" w:rsidR="00503E81" w:rsidRPr="0061769B" w:rsidRDefault="00503E81" w:rsidP="00372912">
            <w:pPr>
              <w:spacing w:after="120" w:line="276" w:lineRule="auto"/>
              <w:jc w:val="both"/>
              <w:rPr>
                <w:rFonts w:ascii="Times New Roman" w:hAnsi="Times New Roman" w:cs="Times New Roman"/>
                <w:sz w:val="20"/>
                <w:szCs w:val="20"/>
              </w:rPr>
            </w:pPr>
          </w:p>
        </w:tc>
      </w:tr>
      <w:tr w:rsidR="00503E81" w:rsidRPr="006C2F0D" w14:paraId="1E93F216" w14:textId="77777777" w:rsidTr="008D5550">
        <w:trPr>
          <w:trHeight w:val="1766"/>
        </w:trPr>
        <w:tc>
          <w:tcPr>
            <w:tcW w:w="1425" w:type="dxa"/>
          </w:tcPr>
          <w:p w14:paraId="237B3F8A" w14:textId="44AF59C6" w:rsidR="00503E81" w:rsidRDefault="00503E81" w:rsidP="00372912">
            <w:pPr>
              <w:pStyle w:val="NoSpacing"/>
              <w:jc w:val="both"/>
              <w:rPr>
                <w:rFonts w:ascii="Times New Roman" w:hAnsi="Times New Roman" w:cs="Times New Roman"/>
                <w:sz w:val="20"/>
              </w:rPr>
            </w:pPr>
            <w:r>
              <w:rPr>
                <w:rFonts w:ascii="Times New Roman" w:hAnsi="Times New Roman" w:cs="Times New Roman"/>
                <w:sz w:val="20"/>
              </w:rPr>
              <w:t>C0310</w:t>
            </w:r>
          </w:p>
        </w:tc>
        <w:tc>
          <w:tcPr>
            <w:tcW w:w="1944" w:type="dxa"/>
          </w:tcPr>
          <w:p w14:paraId="4A415072" w14:textId="2C1378CF" w:rsidR="00503E81" w:rsidRDefault="00503E81" w:rsidP="00372912">
            <w:pPr>
              <w:spacing w:after="200" w:line="276" w:lineRule="auto"/>
              <w:jc w:val="both"/>
              <w:rPr>
                <w:rFonts w:ascii="Times New Roman" w:hAnsi="Times New Roman" w:cs="Times New Roman"/>
                <w:sz w:val="20"/>
                <w:szCs w:val="20"/>
              </w:rPr>
            </w:pPr>
            <w:r>
              <w:rPr>
                <w:rFonts w:ascii="Times New Roman" w:hAnsi="Times New Roman" w:cs="Times New Roman"/>
                <w:sz w:val="20"/>
                <w:szCs w:val="20"/>
              </w:rPr>
              <w:t>Holdings in related undertakings, including p</w:t>
            </w:r>
            <w:r w:rsidRPr="0061769B">
              <w:rPr>
                <w:rFonts w:ascii="Times New Roman" w:hAnsi="Times New Roman" w:cs="Times New Roman"/>
                <w:sz w:val="20"/>
                <w:szCs w:val="20"/>
              </w:rPr>
              <w:t>articipation</w:t>
            </w:r>
            <w:r>
              <w:rPr>
                <w:rFonts w:ascii="Times New Roman" w:hAnsi="Times New Roman" w:cs="Times New Roman"/>
                <w:sz w:val="20"/>
                <w:szCs w:val="20"/>
              </w:rPr>
              <w:t>s</w:t>
            </w:r>
          </w:p>
        </w:tc>
        <w:tc>
          <w:tcPr>
            <w:tcW w:w="5698" w:type="dxa"/>
          </w:tcPr>
          <w:p w14:paraId="3292F944" w14:textId="7D0BB084" w:rsidR="00503E81" w:rsidRDefault="00503E81" w:rsidP="00372912">
            <w:pPr>
              <w:spacing w:after="120" w:line="276" w:lineRule="auto"/>
              <w:jc w:val="both"/>
              <w:rPr>
                <w:rFonts w:ascii="Times New Roman" w:hAnsi="Times New Roman" w:cs="Times New Roman"/>
                <w:sz w:val="20"/>
                <w:szCs w:val="20"/>
              </w:rPr>
            </w:pPr>
            <w:r>
              <w:rPr>
                <w:rFonts w:ascii="Times New Roman" w:hAnsi="Times New Roman" w:cs="Times New Roman"/>
                <w:sz w:val="20"/>
                <w:szCs w:val="20"/>
              </w:rPr>
              <w:t>Only applicable to CIC categories</w:t>
            </w:r>
            <w:r w:rsidRPr="0061769B">
              <w:rPr>
                <w:rFonts w:ascii="Times New Roman" w:hAnsi="Times New Roman" w:cs="Times New Roman"/>
                <w:sz w:val="20"/>
                <w:szCs w:val="20"/>
              </w:rPr>
              <w:t xml:space="preserve"> </w:t>
            </w:r>
            <w:r>
              <w:rPr>
                <w:rFonts w:ascii="Times New Roman" w:hAnsi="Times New Roman" w:cs="Times New Roman"/>
                <w:sz w:val="20"/>
                <w:szCs w:val="20"/>
              </w:rPr>
              <w:t>3 - Equity and 4</w:t>
            </w:r>
            <w:r>
              <w:t xml:space="preserve"> - </w:t>
            </w:r>
            <w:r w:rsidRPr="00116328">
              <w:rPr>
                <w:rFonts w:ascii="Times New Roman" w:hAnsi="Times New Roman" w:cs="Times New Roman"/>
                <w:sz w:val="20"/>
                <w:szCs w:val="20"/>
              </w:rPr>
              <w:t>Collective Investment Undertakings</w:t>
            </w:r>
            <w:r w:rsidRPr="0061769B">
              <w:rPr>
                <w:rFonts w:ascii="Times New Roman" w:hAnsi="Times New Roman" w:cs="Times New Roman"/>
                <w:sz w:val="20"/>
                <w:szCs w:val="20"/>
              </w:rPr>
              <w:t>.</w:t>
            </w:r>
          </w:p>
          <w:p w14:paraId="4B717F8B" w14:textId="3C28CEA3" w:rsidR="00503E81" w:rsidRPr="0061769B" w:rsidRDefault="00503E81" w:rsidP="00372912">
            <w:pPr>
              <w:spacing w:after="120" w:line="276" w:lineRule="auto"/>
              <w:jc w:val="both"/>
              <w:rPr>
                <w:rFonts w:ascii="Times New Roman" w:hAnsi="Times New Roman" w:cs="Times New Roman"/>
                <w:sz w:val="20"/>
                <w:szCs w:val="20"/>
              </w:rPr>
            </w:pPr>
            <w:r w:rsidRPr="0061769B">
              <w:rPr>
                <w:rFonts w:ascii="Times New Roman" w:hAnsi="Times New Roman" w:cs="Times New Roman"/>
                <w:sz w:val="20"/>
                <w:szCs w:val="20"/>
              </w:rPr>
              <w:t xml:space="preserve">Identify if an equity and other share is a participation. One of </w:t>
            </w:r>
            <w:r w:rsidR="008D5550" w:rsidRPr="0061769B">
              <w:rPr>
                <w:rFonts w:ascii="Times New Roman" w:hAnsi="Times New Roman" w:cs="Times New Roman"/>
                <w:sz w:val="20"/>
                <w:szCs w:val="20"/>
              </w:rPr>
              <w:t>the options</w:t>
            </w:r>
            <w:r w:rsidRPr="0061769B">
              <w:rPr>
                <w:rFonts w:ascii="Times New Roman" w:hAnsi="Times New Roman" w:cs="Times New Roman"/>
                <w:sz w:val="20"/>
                <w:szCs w:val="20"/>
              </w:rPr>
              <w:t xml:space="preserve"> in the following closed list shall be used: </w:t>
            </w:r>
          </w:p>
          <w:p w14:paraId="5C36C92B" w14:textId="447FB36F" w:rsidR="00503E81" w:rsidRPr="0061769B" w:rsidRDefault="00503E81" w:rsidP="00372912">
            <w:pPr>
              <w:spacing w:line="276" w:lineRule="auto"/>
              <w:jc w:val="both"/>
              <w:rPr>
                <w:rFonts w:ascii="Times New Roman" w:hAnsi="Times New Roman" w:cs="Times New Roman"/>
                <w:sz w:val="20"/>
                <w:szCs w:val="20"/>
              </w:rPr>
            </w:pPr>
            <w:r w:rsidRPr="006C2F0D">
              <w:rPr>
                <w:rFonts w:ascii="Times New Roman" w:hAnsi="Times New Roman" w:cs="Times New Roman"/>
                <w:sz w:val="20"/>
                <w:szCs w:val="20"/>
              </w:rPr>
              <w:t>1 -</w:t>
            </w:r>
            <w:r w:rsidRPr="0061769B">
              <w:rPr>
                <w:rFonts w:ascii="Times New Roman" w:hAnsi="Times New Roman" w:cs="Times New Roman"/>
                <w:sz w:val="20"/>
                <w:szCs w:val="20"/>
              </w:rPr>
              <w:t xml:space="preserve"> Not a participation</w:t>
            </w:r>
          </w:p>
          <w:p w14:paraId="3F507B6B" w14:textId="77777777" w:rsidR="00B65099" w:rsidRDefault="00B65099" w:rsidP="00372912">
            <w:pPr>
              <w:jc w:val="both"/>
              <w:rPr>
                <w:rFonts w:ascii="Times New Roman" w:hAnsi="Times New Roman" w:cs="Times New Roman"/>
                <w:sz w:val="20"/>
                <w:szCs w:val="20"/>
                <w:lang w:val="en-US"/>
              </w:rPr>
            </w:pPr>
            <w:r w:rsidRPr="00B65099">
              <w:rPr>
                <w:rFonts w:ascii="Times New Roman" w:hAnsi="Times New Roman" w:cs="Times New Roman"/>
                <w:sz w:val="20"/>
                <w:szCs w:val="20"/>
              </w:rPr>
              <w:t xml:space="preserve">2- </w:t>
            </w:r>
            <w:r w:rsidRPr="008D5550">
              <w:rPr>
                <w:rFonts w:ascii="Times New Roman" w:hAnsi="Times New Roman" w:cs="Times New Roman"/>
                <w:sz w:val="20"/>
                <w:szCs w:val="20"/>
                <w:lang w:val="en-US"/>
              </w:rPr>
              <w:t>Is a participation other than a Collective Investment Undertaking or investments packaged as funds, which do not meet the three conditions of the paragraph 4 of the Article 84 of the Delegated Regulation (EU) 2015/35</w:t>
            </w:r>
          </w:p>
          <w:p w14:paraId="20A7D9D1" w14:textId="048C1CC2" w:rsidR="00B65099" w:rsidRPr="008D5550" w:rsidRDefault="00B65099" w:rsidP="008D5550">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3- </w:t>
            </w:r>
            <w:r w:rsidRPr="008D5550">
              <w:rPr>
                <w:rFonts w:ascii="Times New Roman" w:hAnsi="Times New Roman" w:cs="Times New Roman"/>
                <w:sz w:val="20"/>
                <w:szCs w:val="20"/>
                <w:lang w:val="en-US"/>
              </w:rPr>
              <w:t>Is a participation in a Collective Investment Undertaking or investments packaged as funds, which meets the three conditions of the paragraph 4 of the Article 84 of the Delegated Regulation (EU) 2015/35</w:t>
            </w:r>
            <w:r w:rsidR="008D5550">
              <w:rPr>
                <w:rFonts w:ascii="Times New Roman" w:hAnsi="Times New Roman" w:cs="Times New Roman"/>
                <w:sz w:val="20"/>
                <w:szCs w:val="20"/>
                <w:lang w:val="en-US"/>
              </w:rPr>
              <w:t>.</w:t>
            </w:r>
          </w:p>
          <w:p w14:paraId="46B811E9" w14:textId="0D9B9D1A" w:rsidR="00B65099" w:rsidRDefault="00B65099" w:rsidP="00372912">
            <w:pPr>
              <w:spacing w:line="276" w:lineRule="auto"/>
              <w:jc w:val="both"/>
              <w:rPr>
                <w:rFonts w:ascii="Times New Roman" w:hAnsi="Times New Roman" w:cs="Times New Roman"/>
                <w:sz w:val="20"/>
                <w:szCs w:val="20"/>
              </w:rPr>
            </w:pPr>
          </w:p>
        </w:tc>
      </w:tr>
      <w:tr w:rsidR="00503E81" w:rsidRPr="006C2F0D" w14:paraId="4A55211A" w14:textId="77777777" w:rsidTr="008D5550">
        <w:trPr>
          <w:trHeight w:val="346"/>
        </w:trPr>
        <w:tc>
          <w:tcPr>
            <w:tcW w:w="1425" w:type="dxa"/>
            <w:hideMark/>
          </w:tcPr>
          <w:p w14:paraId="4A552115" w14:textId="77777777" w:rsidR="00503E81" w:rsidRPr="0061769B" w:rsidRDefault="00503E81" w:rsidP="00372912">
            <w:pPr>
              <w:pStyle w:val="NoSpacing"/>
              <w:jc w:val="both"/>
              <w:rPr>
                <w:rFonts w:ascii="Times New Roman" w:hAnsi="Times New Roman" w:cs="Times New Roman"/>
                <w:sz w:val="20"/>
                <w:szCs w:val="20"/>
              </w:rPr>
            </w:pPr>
            <w:r>
              <w:rPr>
                <w:rFonts w:ascii="Times New Roman" w:hAnsi="Times New Roman" w:cs="Times New Roman"/>
                <w:sz w:val="20"/>
              </w:rPr>
              <w:t>C0320</w:t>
            </w:r>
          </w:p>
        </w:tc>
        <w:tc>
          <w:tcPr>
            <w:tcW w:w="1944" w:type="dxa"/>
            <w:hideMark/>
          </w:tcPr>
          <w:p w14:paraId="4A552116" w14:textId="77777777" w:rsidR="00503E81" w:rsidRPr="0061769B" w:rsidRDefault="00503E81" w:rsidP="00372912">
            <w:pPr>
              <w:spacing w:after="200" w:line="276" w:lineRule="auto"/>
              <w:jc w:val="both"/>
              <w:rPr>
                <w:rFonts w:ascii="Times New Roman" w:hAnsi="Times New Roman" w:cs="Times New Roman"/>
                <w:sz w:val="20"/>
                <w:szCs w:val="20"/>
              </w:rPr>
            </w:pPr>
            <w:r w:rsidRPr="0061769B">
              <w:rPr>
                <w:rFonts w:ascii="Times New Roman" w:hAnsi="Times New Roman" w:cs="Times New Roman"/>
                <w:sz w:val="20"/>
                <w:szCs w:val="20"/>
              </w:rPr>
              <w:t>External rating</w:t>
            </w:r>
          </w:p>
        </w:tc>
        <w:tc>
          <w:tcPr>
            <w:tcW w:w="5698" w:type="dxa"/>
            <w:hideMark/>
          </w:tcPr>
          <w:p w14:paraId="376B6F86" w14:textId="1E787AD6" w:rsidR="00503E81" w:rsidRDefault="00E579CF" w:rsidP="00372912">
            <w:pPr>
              <w:spacing w:after="200" w:line="276" w:lineRule="auto"/>
              <w:jc w:val="both"/>
              <w:rPr>
                <w:rFonts w:ascii="Times New Roman" w:hAnsi="Times New Roman" w:cs="Times New Roman"/>
                <w:sz w:val="20"/>
                <w:szCs w:val="20"/>
              </w:rPr>
            </w:pPr>
            <w:r w:rsidRPr="008D5550">
              <w:rPr>
                <w:rFonts w:ascii="Times New Roman" w:hAnsi="Times New Roman" w:cs="Times New Roman"/>
                <w:sz w:val="20"/>
                <w:szCs w:val="20"/>
              </w:rPr>
              <w:t xml:space="preserve"> </w:t>
            </w:r>
            <w:del w:id="73" w:author="Author">
              <w:r w:rsidRPr="008D5550" w:rsidDel="00FF44B3">
                <w:rPr>
                  <w:rFonts w:ascii="Times New Roman" w:hAnsi="Times New Roman" w:cs="Times New Roman"/>
                  <w:sz w:val="20"/>
                  <w:szCs w:val="20"/>
                </w:rPr>
                <w:delText>Only</w:delText>
              </w:r>
            </w:del>
            <w:r w:rsidRPr="008D5550">
              <w:rPr>
                <w:rFonts w:ascii="Times New Roman" w:hAnsi="Times New Roman" w:cs="Times New Roman"/>
                <w:spacing w:val="-3"/>
                <w:sz w:val="20"/>
                <w:szCs w:val="20"/>
              </w:rPr>
              <w:t xml:space="preserve"> </w:t>
            </w:r>
            <w:ins w:id="74" w:author="Author">
              <w:r w:rsidR="00FF44B3">
                <w:rPr>
                  <w:rFonts w:ascii="Times New Roman" w:hAnsi="Times New Roman" w:cs="Times New Roman"/>
                  <w:sz w:val="20"/>
                  <w:szCs w:val="20"/>
                </w:rPr>
                <w:t>A</w:t>
              </w:r>
            </w:ins>
            <w:del w:id="75" w:author="Author">
              <w:r w:rsidRPr="008D5550" w:rsidDel="00FF44B3">
                <w:rPr>
                  <w:rFonts w:ascii="Times New Roman" w:hAnsi="Times New Roman" w:cs="Times New Roman"/>
                  <w:sz w:val="20"/>
                  <w:szCs w:val="20"/>
                </w:rPr>
                <w:delText>a</w:delText>
              </w:r>
            </w:del>
            <w:r w:rsidRPr="008D5550">
              <w:rPr>
                <w:rFonts w:ascii="Times New Roman" w:hAnsi="Times New Roman" w:cs="Times New Roman"/>
                <w:sz w:val="20"/>
                <w:szCs w:val="20"/>
              </w:rPr>
              <w:t>pplicable</w:t>
            </w:r>
            <w:r w:rsidRPr="008D5550">
              <w:rPr>
                <w:rFonts w:ascii="Times New Roman" w:hAnsi="Times New Roman" w:cs="Times New Roman"/>
                <w:spacing w:val="-3"/>
                <w:sz w:val="20"/>
                <w:szCs w:val="20"/>
              </w:rPr>
              <w:t xml:space="preserve"> </w:t>
            </w:r>
            <w:ins w:id="76" w:author="Author">
              <w:r w:rsidR="00FF44B3">
                <w:rPr>
                  <w:rFonts w:ascii="Times New Roman" w:hAnsi="Times New Roman" w:cs="Times New Roman"/>
                  <w:spacing w:val="-3"/>
                  <w:sz w:val="20"/>
                  <w:szCs w:val="20"/>
                </w:rPr>
                <w:t xml:space="preserve">at least </w:t>
              </w:r>
            </w:ins>
            <w:r w:rsidRPr="008D5550">
              <w:rPr>
                <w:rFonts w:ascii="Times New Roman" w:hAnsi="Times New Roman" w:cs="Times New Roman"/>
                <w:sz w:val="20"/>
                <w:szCs w:val="20"/>
              </w:rPr>
              <w:t>to</w:t>
            </w:r>
            <w:r w:rsidRPr="008D5550">
              <w:rPr>
                <w:rFonts w:ascii="Times New Roman" w:hAnsi="Times New Roman" w:cs="Times New Roman"/>
                <w:spacing w:val="-3"/>
                <w:sz w:val="20"/>
                <w:szCs w:val="20"/>
              </w:rPr>
              <w:t xml:space="preserve"> </w:t>
            </w:r>
            <w:r w:rsidRPr="008D5550">
              <w:rPr>
                <w:rFonts w:ascii="Times New Roman" w:hAnsi="Times New Roman" w:cs="Times New Roman"/>
                <w:sz w:val="20"/>
                <w:szCs w:val="20"/>
              </w:rPr>
              <w:t>CIC</w:t>
            </w:r>
            <w:r w:rsidRPr="008D5550">
              <w:rPr>
                <w:rFonts w:ascii="Times New Roman" w:hAnsi="Times New Roman" w:cs="Times New Roman"/>
                <w:spacing w:val="-1"/>
                <w:sz w:val="20"/>
                <w:szCs w:val="20"/>
              </w:rPr>
              <w:t xml:space="preserve"> </w:t>
            </w:r>
            <w:r w:rsidRPr="008D5550">
              <w:rPr>
                <w:rFonts w:ascii="Times New Roman" w:hAnsi="Times New Roman" w:cs="Times New Roman"/>
                <w:sz w:val="20"/>
                <w:szCs w:val="20"/>
              </w:rPr>
              <w:t>categories</w:t>
            </w:r>
            <w:r w:rsidRPr="008D5550">
              <w:rPr>
                <w:rFonts w:ascii="Times New Roman" w:hAnsi="Times New Roman" w:cs="Times New Roman"/>
                <w:spacing w:val="-3"/>
                <w:sz w:val="20"/>
                <w:szCs w:val="20"/>
              </w:rPr>
              <w:t xml:space="preserve"> </w:t>
            </w:r>
            <w:r w:rsidRPr="008D5550">
              <w:rPr>
                <w:rFonts w:ascii="Times New Roman" w:hAnsi="Times New Roman" w:cs="Times New Roman"/>
                <w:sz w:val="20"/>
                <w:szCs w:val="20"/>
              </w:rPr>
              <w:t>1</w:t>
            </w:r>
            <w:r w:rsidRPr="008D5550">
              <w:rPr>
                <w:rFonts w:ascii="Times New Roman" w:hAnsi="Times New Roman" w:cs="Times New Roman"/>
                <w:spacing w:val="40"/>
                <w:sz w:val="20"/>
                <w:szCs w:val="20"/>
              </w:rPr>
              <w:t xml:space="preserve"> </w:t>
            </w:r>
            <w:r w:rsidRPr="008D5550">
              <w:rPr>
                <w:rFonts w:ascii="Times New Roman" w:hAnsi="Times New Roman" w:cs="Times New Roman"/>
                <w:sz w:val="20"/>
                <w:szCs w:val="20"/>
              </w:rPr>
              <w:t>-</w:t>
            </w:r>
            <w:r w:rsidRPr="008D5550">
              <w:rPr>
                <w:rFonts w:ascii="Times New Roman" w:hAnsi="Times New Roman" w:cs="Times New Roman"/>
                <w:spacing w:val="-4"/>
                <w:sz w:val="20"/>
                <w:szCs w:val="20"/>
              </w:rPr>
              <w:t xml:space="preserve"> </w:t>
            </w:r>
            <w:r w:rsidRPr="008D5550">
              <w:rPr>
                <w:rFonts w:ascii="Times New Roman" w:hAnsi="Times New Roman" w:cs="Times New Roman"/>
                <w:sz w:val="20"/>
                <w:szCs w:val="20"/>
              </w:rPr>
              <w:t>Government</w:t>
            </w:r>
            <w:r w:rsidRPr="008D5550">
              <w:rPr>
                <w:rFonts w:ascii="Times New Roman" w:hAnsi="Times New Roman" w:cs="Times New Roman"/>
                <w:spacing w:val="-3"/>
                <w:sz w:val="20"/>
                <w:szCs w:val="20"/>
              </w:rPr>
              <w:t xml:space="preserve"> </w:t>
            </w:r>
            <w:r w:rsidRPr="008D5550">
              <w:rPr>
                <w:rFonts w:ascii="Times New Roman" w:hAnsi="Times New Roman" w:cs="Times New Roman"/>
                <w:sz w:val="20"/>
                <w:szCs w:val="20"/>
              </w:rPr>
              <w:t>bonds,</w:t>
            </w:r>
            <w:r w:rsidRPr="008D5550">
              <w:rPr>
                <w:rFonts w:ascii="Times New Roman" w:hAnsi="Times New Roman" w:cs="Times New Roman"/>
                <w:spacing w:val="-3"/>
                <w:sz w:val="20"/>
                <w:szCs w:val="20"/>
              </w:rPr>
              <w:t xml:space="preserve"> </w:t>
            </w:r>
            <w:r w:rsidRPr="008D5550">
              <w:rPr>
                <w:rFonts w:ascii="Times New Roman" w:hAnsi="Times New Roman" w:cs="Times New Roman"/>
                <w:sz w:val="20"/>
                <w:szCs w:val="20"/>
              </w:rPr>
              <w:t>2–</w:t>
            </w:r>
            <w:r w:rsidRPr="008D5550">
              <w:rPr>
                <w:rFonts w:ascii="Times New Roman" w:hAnsi="Times New Roman" w:cs="Times New Roman"/>
                <w:spacing w:val="-3"/>
                <w:sz w:val="20"/>
                <w:szCs w:val="20"/>
              </w:rPr>
              <w:t xml:space="preserve"> </w:t>
            </w:r>
            <w:r w:rsidRPr="008D5550">
              <w:rPr>
                <w:rFonts w:ascii="Times New Roman" w:hAnsi="Times New Roman" w:cs="Times New Roman"/>
                <w:sz w:val="20"/>
                <w:szCs w:val="20"/>
              </w:rPr>
              <w:t>Corporate</w:t>
            </w:r>
            <w:r w:rsidRPr="008D5550">
              <w:rPr>
                <w:rFonts w:ascii="Times New Roman" w:hAnsi="Times New Roman" w:cs="Times New Roman"/>
                <w:spacing w:val="-3"/>
                <w:sz w:val="20"/>
                <w:szCs w:val="20"/>
              </w:rPr>
              <w:t xml:space="preserve"> </w:t>
            </w:r>
            <w:r w:rsidRPr="008D5550">
              <w:rPr>
                <w:rFonts w:ascii="Times New Roman" w:hAnsi="Times New Roman" w:cs="Times New Roman"/>
                <w:sz w:val="20"/>
                <w:szCs w:val="20"/>
              </w:rPr>
              <w:t>bonds,</w:t>
            </w:r>
            <w:r w:rsidRPr="008D5550">
              <w:rPr>
                <w:rFonts w:ascii="Times New Roman" w:hAnsi="Times New Roman" w:cs="Times New Roman"/>
                <w:spacing w:val="-3"/>
                <w:sz w:val="20"/>
                <w:szCs w:val="20"/>
              </w:rPr>
              <w:t xml:space="preserve"> </w:t>
            </w:r>
            <w:r w:rsidRPr="008D5550">
              <w:rPr>
                <w:rFonts w:ascii="Times New Roman" w:hAnsi="Times New Roman" w:cs="Times New Roman"/>
                <w:sz w:val="20"/>
                <w:szCs w:val="20"/>
              </w:rPr>
              <w:t>5</w:t>
            </w:r>
            <w:r w:rsidRPr="008D5550">
              <w:rPr>
                <w:rFonts w:ascii="Times New Roman" w:hAnsi="Times New Roman" w:cs="Times New Roman"/>
                <w:spacing w:val="-2"/>
                <w:sz w:val="20"/>
                <w:szCs w:val="20"/>
              </w:rPr>
              <w:t xml:space="preserve"> </w:t>
            </w:r>
            <w:r w:rsidRPr="008D5550">
              <w:rPr>
                <w:rFonts w:ascii="Times New Roman" w:hAnsi="Times New Roman" w:cs="Times New Roman"/>
                <w:sz w:val="20"/>
                <w:szCs w:val="20"/>
              </w:rPr>
              <w:t>- Structured notes and 6- Collateralised securities</w:t>
            </w:r>
            <w:ins w:id="77" w:author="Author">
              <w:r w:rsidR="00FF44B3">
                <w:rPr>
                  <w:rFonts w:ascii="Times New Roman" w:hAnsi="Times New Roman" w:cs="Times New Roman"/>
                  <w:sz w:val="20"/>
                  <w:szCs w:val="20"/>
                </w:rPr>
                <w:t>, 8- Mortgages</w:t>
              </w:r>
              <w:r w:rsidR="00A479E0">
                <w:rPr>
                  <w:rFonts w:ascii="Times New Roman" w:hAnsi="Times New Roman" w:cs="Times New Roman"/>
                  <w:sz w:val="20"/>
                  <w:szCs w:val="20"/>
                </w:rPr>
                <w:t xml:space="preserve"> </w:t>
              </w:r>
              <w:r w:rsidR="00FF44B3">
                <w:rPr>
                  <w:rFonts w:ascii="Times New Roman" w:hAnsi="Times New Roman" w:cs="Times New Roman"/>
                  <w:sz w:val="20"/>
                  <w:szCs w:val="20"/>
                </w:rPr>
                <w:t>and Loans, other than 87 and 88, where available</w:t>
              </w:r>
            </w:ins>
            <w:r w:rsidRPr="008D5550">
              <w:rPr>
                <w:rFonts w:ascii="Times New Roman" w:hAnsi="Times New Roman" w:cs="Times New Roman"/>
                <w:sz w:val="20"/>
                <w:szCs w:val="20"/>
              </w:rPr>
              <w:t>.</w:t>
            </w:r>
          </w:p>
          <w:p w14:paraId="6F6535D8" w14:textId="22B47BEE" w:rsidR="004272D3" w:rsidRPr="008D5550" w:rsidDel="00FF44B3" w:rsidRDefault="004272D3" w:rsidP="008D5550">
            <w:pPr>
              <w:pStyle w:val="BodyText"/>
              <w:spacing w:before="1"/>
              <w:ind w:left="0" w:right="-74"/>
              <w:jc w:val="both"/>
              <w:rPr>
                <w:del w:id="78" w:author="Author"/>
                <w:rFonts w:ascii="Times New Roman" w:hAnsi="Times New Roman" w:cs="Times New Roman"/>
                <w:sz w:val="20"/>
                <w:szCs w:val="20"/>
              </w:rPr>
            </w:pPr>
            <w:del w:id="79" w:author="Author">
              <w:r w:rsidRPr="008D5550" w:rsidDel="00FF44B3">
                <w:rPr>
                  <w:rFonts w:ascii="Times New Roman" w:hAnsi="Times New Roman" w:cs="Times New Roman"/>
                  <w:sz w:val="20"/>
                  <w:szCs w:val="20"/>
                </w:rPr>
                <w:delText>Applicable at least to CIC categories 1, 2, 5, 6 and 8 (Mortgages</w:delText>
              </w:r>
              <w:r w:rsidR="00DF3281" w:rsidDel="00FF44B3">
                <w:rPr>
                  <w:rFonts w:ascii="Times New Roman" w:hAnsi="Times New Roman" w:cs="Times New Roman"/>
                  <w:sz w:val="20"/>
                  <w:szCs w:val="20"/>
                </w:rPr>
                <w:delText xml:space="preserve"> </w:delText>
              </w:r>
              <w:r w:rsidRPr="008D5550" w:rsidDel="00FF44B3">
                <w:rPr>
                  <w:rFonts w:ascii="Times New Roman" w:hAnsi="Times New Roman" w:cs="Times New Roman"/>
                  <w:sz w:val="20"/>
                  <w:szCs w:val="20"/>
                </w:rPr>
                <w:delText>and Loans,</w:delText>
              </w:r>
              <w:r w:rsidRPr="008D5550" w:rsidDel="00FF44B3">
                <w:rPr>
                  <w:rFonts w:ascii="Times New Roman" w:hAnsi="Times New Roman" w:cs="Times New Roman"/>
                  <w:spacing w:val="1"/>
                  <w:sz w:val="20"/>
                  <w:szCs w:val="20"/>
                </w:rPr>
                <w:delText xml:space="preserve"> </w:delText>
              </w:r>
              <w:r w:rsidRPr="008D5550" w:rsidDel="00FF44B3">
                <w:rPr>
                  <w:rFonts w:ascii="Times New Roman" w:hAnsi="Times New Roman" w:cs="Times New Roman"/>
                  <w:sz w:val="20"/>
                  <w:szCs w:val="20"/>
                </w:rPr>
                <w:delText>other</w:delText>
              </w:r>
              <w:r w:rsidRPr="008D5550" w:rsidDel="00FF44B3">
                <w:rPr>
                  <w:rFonts w:ascii="Times New Roman" w:hAnsi="Times New Roman" w:cs="Times New Roman"/>
                  <w:spacing w:val="-2"/>
                  <w:sz w:val="20"/>
                  <w:szCs w:val="20"/>
                </w:rPr>
                <w:delText xml:space="preserve"> </w:delText>
              </w:r>
              <w:r w:rsidRPr="008D5550" w:rsidDel="00FF44B3">
                <w:rPr>
                  <w:rFonts w:ascii="Times New Roman" w:hAnsi="Times New Roman" w:cs="Times New Roman"/>
                  <w:sz w:val="20"/>
                  <w:szCs w:val="20"/>
                </w:rPr>
                <w:delText>than</w:delText>
              </w:r>
              <w:r w:rsidRPr="008D5550" w:rsidDel="00FF44B3">
                <w:rPr>
                  <w:rFonts w:ascii="Times New Roman" w:hAnsi="Times New Roman" w:cs="Times New Roman"/>
                  <w:spacing w:val="-2"/>
                  <w:sz w:val="20"/>
                  <w:szCs w:val="20"/>
                </w:rPr>
                <w:delText xml:space="preserve"> </w:delText>
              </w:r>
              <w:r w:rsidRPr="008D5550" w:rsidDel="00FF44B3">
                <w:rPr>
                  <w:rFonts w:ascii="Times New Roman" w:hAnsi="Times New Roman" w:cs="Times New Roman"/>
                  <w:sz w:val="20"/>
                  <w:szCs w:val="20"/>
                </w:rPr>
                <w:delText>mortgages</w:delText>
              </w:r>
              <w:r w:rsidRPr="008D5550" w:rsidDel="00FF44B3">
                <w:rPr>
                  <w:rFonts w:ascii="Times New Roman" w:hAnsi="Times New Roman" w:cs="Times New Roman"/>
                  <w:spacing w:val="-1"/>
                  <w:sz w:val="20"/>
                  <w:szCs w:val="20"/>
                </w:rPr>
                <w:delText xml:space="preserve"> </w:delText>
              </w:r>
              <w:r w:rsidRPr="008D5550" w:rsidDel="00FF44B3">
                <w:rPr>
                  <w:rFonts w:ascii="Times New Roman" w:hAnsi="Times New Roman" w:cs="Times New Roman"/>
                  <w:sz w:val="20"/>
                  <w:szCs w:val="20"/>
                </w:rPr>
                <w:delText>and loans</w:delText>
              </w:r>
              <w:r w:rsidRPr="008D5550" w:rsidDel="00FF44B3">
                <w:rPr>
                  <w:rFonts w:ascii="Times New Roman" w:hAnsi="Times New Roman" w:cs="Times New Roman"/>
                  <w:spacing w:val="-2"/>
                  <w:sz w:val="20"/>
                  <w:szCs w:val="20"/>
                </w:rPr>
                <w:delText xml:space="preserve"> </w:delText>
              </w:r>
              <w:r w:rsidRPr="008D5550" w:rsidDel="00FF44B3">
                <w:rPr>
                  <w:rFonts w:ascii="Times New Roman" w:hAnsi="Times New Roman" w:cs="Times New Roman"/>
                  <w:sz w:val="20"/>
                  <w:szCs w:val="20"/>
                </w:rPr>
                <w:delText>to</w:delText>
              </w:r>
              <w:r w:rsidRPr="008D5550" w:rsidDel="00FF44B3">
                <w:rPr>
                  <w:rFonts w:ascii="Times New Roman" w:hAnsi="Times New Roman" w:cs="Times New Roman"/>
                  <w:spacing w:val="-1"/>
                  <w:sz w:val="20"/>
                  <w:szCs w:val="20"/>
                </w:rPr>
                <w:delText xml:space="preserve"> </w:delText>
              </w:r>
              <w:r w:rsidRPr="008D5550" w:rsidDel="00FF44B3">
                <w:rPr>
                  <w:rFonts w:ascii="Times New Roman" w:hAnsi="Times New Roman" w:cs="Times New Roman"/>
                  <w:sz w:val="20"/>
                  <w:szCs w:val="20"/>
                </w:rPr>
                <w:delText>natural</w:delText>
              </w:r>
              <w:r w:rsidRPr="008D5550" w:rsidDel="00FF44B3">
                <w:rPr>
                  <w:rFonts w:ascii="Times New Roman" w:hAnsi="Times New Roman" w:cs="Times New Roman"/>
                  <w:spacing w:val="-3"/>
                  <w:sz w:val="20"/>
                  <w:szCs w:val="20"/>
                </w:rPr>
                <w:delText xml:space="preserve"> </w:delText>
              </w:r>
              <w:r w:rsidRPr="008D5550" w:rsidDel="00FF44B3">
                <w:rPr>
                  <w:rFonts w:ascii="Times New Roman" w:hAnsi="Times New Roman" w:cs="Times New Roman"/>
                  <w:sz w:val="20"/>
                  <w:szCs w:val="20"/>
                </w:rPr>
                <w:delText>persons),</w:delText>
              </w:r>
              <w:r w:rsidRPr="008D5550" w:rsidDel="00FF44B3">
                <w:rPr>
                  <w:rFonts w:ascii="Times New Roman" w:hAnsi="Times New Roman" w:cs="Times New Roman"/>
                  <w:spacing w:val="-2"/>
                  <w:sz w:val="20"/>
                  <w:szCs w:val="20"/>
                </w:rPr>
                <w:delText xml:space="preserve"> </w:delText>
              </w:r>
              <w:r w:rsidRPr="008D5550" w:rsidDel="00FF44B3">
                <w:rPr>
                  <w:rFonts w:ascii="Times New Roman" w:hAnsi="Times New Roman" w:cs="Times New Roman"/>
                  <w:sz w:val="20"/>
                  <w:szCs w:val="20"/>
                </w:rPr>
                <w:delText>where</w:delText>
              </w:r>
              <w:r w:rsidRPr="008D5550" w:rsidDel="00FF44B3">
                <w:rPr>
                  <w:rFonts w:ascii="Times New Roman" w:hAnsi="Times New Roman" w:cs="Times New Roman"/>
                  <w:spacing w:val="-2"/>
                  <w:sz w:val="20"/>
                  <w:szCs w:val="20"/>
                </w:rPr>
                <w:delText xml:space="preserve"> </w:delText>
              </w:r>
              <w:r w:rsidRPr="008D5550" w:rsidDel="00FF44B3">
                <w:rPr>
                  <w:rFonts w:ascii="Times New Roman" w:hAnsi="Times New Roman" w:cs="Times New Roman"/>
                  <w:sz w:val="20"/>
                  <w:szCs w:val="20"/>
                </w:rPr>
                <w:delText>available.</w:delText>
              </w:r>
            </w:del>
          </w:p>
          <w:p w14:paraId="18CF8CA4" w14:textId="79022790" w:rsidR="004272D3" w:rsidRPr="008D5550" w:rsidRDefault="00FF44B3" w:rsidP="008D5550">
            <w:pPr>
              <w:pStyle w:val="BodyText"/>
              <w:spacing w:line="242" w:lineRule="auto"/>
              <w:ind w:left="0" w:right="-74"/>
              <w:jc w:val="both"/>
              <w:rPr>
                <w:rFonts w:ascii="Times New Roman" w:hAnsi="Times New Roman" w:cs="Times New Roman"/>
                <w:sz w:val="20"/>
                <w:szCs w:val="20"/>
              </w:rPr>
            </w:pPr>
            <w:ins w:id="80" w:author="Author">
              <w:r>
                <w:rPr>
                  <w:rFonts w:ascii="Times New Roman" w:hAnsi="Times New Roman" w:cs="Times New Roman"/>
                  <w:sz w:val="20"/>
                  <w:szCs w:val="20"/>
                </w:rPr>
                <w:t xml:space="preserve">This is issue </w:t>
              </w:r>
            </w:ins>
            <w:del w:id="81" w:author="Author">
              <w:r w:rsidR="004272D3" w:rsidRPr="008D5550" w:rsidDel="00FF44B3">
                <w:rPr>
                  <w:rFonts w:ascii="Times New Roman" w:hAnsi="Times New Roman" w:cs="Times New Roman"/>
                  <w:sz w:val="20"/>
                  <w:szCs w:val="20"/>
                </w:rPr>
                <w:delText>R</w:delText>
              </w:r>
            </w:del>
            <w:ins w:id="82" w:author="Author">
              <w:r>
                <w:rPr>
                  <w:rFonts w:ascii="Times New Roman" w:hAnsi="Times New Roman" w:cs="Times New Roman"/>
                  <w:sz w:val="20"/>
                  <w:szCs w:val="20"/>
                </w:rPr>
                <w:t>r</w:t>
              </w:r>
            </w:ins>
            <w:r w:rsidR="004272D3" w:rsidRPr="008D5550">
              <w:rPr>
                <w:rFonts w:ascii="Times New Roman" w:hAnsi="Times New Roman" w:cs="Times New Roman"/>
                <w:sz w:val="20"/>
                <w:szCs w:val="20"/>
              </w:rPr>
              <w:t xml:space="preserve">ating of the asset at the reporting reference date </w:t>
            </w:r>
            <w:ins w:id="83" w:author="Author">
              <w:r>
                <w:rPr>
                  <w:rFonts w:ascii="Times New Roman" w:hAnsi="Times New Roman" w:cs="Times New Roman"/>
                  <w:sz w:val="20"/>
                  <w:szCs w:val="20"/>
                </w:rPr>
                <w:t xml:space="preserve">as provided </w:t>
              </w:r>
            </w:ins>
            <w:del w:id="84" w:author="Author">
              <w:r w:rsidR="004272D3" w:rsidRPr="008D5550" w:rsidDel="00FF44B3">
                <w:rPr>
                  <w:rFonts w:ascii="Times New Roman" w:hAnsi="Times New Roman" w:cs="Times New Roman"/>
                  <w:sz w:val="20"/>
                  <w:szCs w:val="20"/>
                </w:rPr>
                <w:delText>issued</w:delText>
              </w:r>
            </w:del>
            <w:r w:rsidR="004272D3" w:rsidRPr="008D5550">
              <w:rPr>
                <w:rFonts w:ascii="Times New Roman" w:hAnsi="Times New Roman" w:cs="Times New Roman"/>
                <w:sz w:val="20"/>
                <w:szCs w:val="20"/>
              </w:rPr>
              <w:t xml:space="preserve"> by the nominated</w:t>
            </w:r>
            <w:r w:rsidR="004272D3" w:rsidRPr="008D5550">
              <w:rPr>
                <w:rFonts w:ascii="Times New Roman" w:hAnsi="Times New Roman" w:cs="Times New Roman"/>
                <w:spacing w:val="1"/>
                <w:sz w:val="20"/>
                <w:szCs w:val="20"/>
              </w:rPr>
              <w:t xml:space="preserve"> </w:t>
            </w:r>
            <w:r w:rsidR="004272D3" w:rsidRPr="008D5550">
              <w:rPr>
                <w:rFonts w:ascii="Times New Roman" w:hAnsi="Times New Roman" w:cs="Times New Roman"/>
                <w:sz w:val="20"/>
                <w:szCs w:val="20"/>
              </w:rPr>
              <w:t>credit</w:t>
            </w:r>
            <w:r w:rsidR="004272D3" w:rsidRPr="008D5550">
              <w:rPr>
                <w:rFonts w:ascii="Times New Roman" w:hAnsi="Times New Roman" w:cs="Times New Roman"/>
                <w:spacing w:val="-3"/>
                <w:sz w:val="20"/>
                <w:szCs w:val="20"/>
              </w:rPr>
              <w:t xml:space="preserve"> </w:t>
            </w:r>
            <w:r w:rsidR="004272D3" w:rsidRPr="008D5550">
              <w:rPr>
                <w:rFonts w:ascii="Times New Roman" w:hAnsi="Times New Roman" w:cs="Times New Roman"/>
                <w:sz w:val="20"/>
                <w:szCs w:val="20"/>
              </w:rPr>
              <w:t>assessment</w:t>
            </w:r>
            <w:r w:rsidR="004272D3" w:rsidRPr="008D5550">
              <w:rPr>
                <w:rFonts w:ascii="Times New Roman" w:hAnsi="Times New Roman" w:cs="Times New Roman"/>
                <w:spacing w:val="-2"/>
                <w:sz w:val="20"/>
                <w:szCs w:val="20"/>
              </w:rPr>
              <w:t xml:space="preserve"> </w:t>
            </w:r>
            <w:r w:rsidR="004272D3" w:rsidRPr="008D5550">
              <w:rPr>
                <w:rFonts w:ascii="Times New Roman" w:hAnsi="Times New Roman" w:cs="Times New Roman"/>
                <w:sz w:val="20"/>
                <w:szCs w:val="20"/>
              </w:rPr>
              <w:t>institution</w:t>
            </w:r>
            <w:r w:rsidR="004272D3" w:rsidRPr="008D5550">
              <w:rPr>
                <w:rFonts w:ascii="Times New Roman" w:hAnsi="Times New Roman" w:cs="Times New Roman"/>
                <w:spacing w:val="-1"/>
                <w:sz w:val="20"/>
                <w:szCs w:val="20"/>
              </w:rPr>
              <w:t xml:space="preserve"> </w:t>
            </w:r>
            <w:r w:rsidR="004272D3" w:rsidRPr="008D5550">
              <w:rPr>
                <w:rFonts w:ascii="Times New Roman" w:hAnsi="Times New Roman" w:cs="Times New Roman"/>
                <w:sz w:val="20"/>
                <w:szCs w:val="20"/>
              </w:rPr>
              <w:lastRenderedPageBreak/>
              <w:t>(ECAI).</w:t>
            </w:r>
          </w:p>
          <w:p w14:paraId="6D533C14" w14:textId="77777777" w:rsidR="004272D3" w:rsidRPr="008D5550" w:rsidRDefault="004272D3" w:rsidP="008D5550">
            <w:pPr>
              <w:pStyle w:val="BodyText"/>
              <w:spacing w:line="263" w:lineRule="exact"/>
              <w:ind w:left="0" w:right="-74"/>
              <w:jc w:val="both"/>
              <w:rPr>
                <w:rFonts w:ascii="Times New Roman" w:hAnsi="Times New Roman" w:cs="Times New Roman"/>
                <w:sz w:val="20"/>
                <w:szCs w:val="20"/>
              </w:rPr>
            </w:pPr>
            <w:r w:rsidRPr="008D5550">
              <w:rPr>
                <w:rFonts w:ascii="Times New Roman" w:hAnsi="Times New Roman" w:cs="Times New Roman"/>
                <w:sz w:val="20"/>
                <w:szCs w:val="20"/>
              </w:rPr>
              <w:t>If</w:t>
            </w:r>
            <w:r w:rsidRPr="008D5550">
              <w:rPr>
                <w:rFonts w:ascii="Times New Roman" w:hAnsi="Times New Roman" w:cs="Times New Roman"/>
                <w:spacing w:val="-3"/>
                <w:sz w:val="20"/>
                <w:szCs w:val="20"/>
              </w:rPr>
              <w:t xml:space="preserve"> </w:t>
            </w:r>
            <w:r w:rsidRPr="008D5550">
              <w:rPr>
                <w:rFonts w:ascii="Times New Roman" w:hAnsi="Times New Roman" w:cs="Times New Roman"/>
                <w:sz w:val="20"/>
                <w:szCs w:val="20"/>
              </w:rPr>
              <w:t>an</w:t>
            </w:r>
            <w:r w:rsidRPr="008D5550">
              <w:rPr>
                <w:rFonts w:ascii="Times New Roman" w:hAnsi="Times New Roman" w:cs="Times New Roman"/>
                <w:spacing w:val="-3"/>
                <w:sz w:val="20"/>
                <w:szCs w:val="20"/>
              </w:rPr>
              <w:t xml:space="preserve"> </w:t>
            </w:r>
            <w:r w:rsidRPr="008D5550">
              <w:rPr>
                <w:rFonts w:ascii="Times New Roman" w:hAnsi="Times New Roman" w:cs="Times New Roman"/>
                <w:sz w:val="20"/>
                <w:szCs w:val="20"/>
              </w:rPr>
              <w:t>issue</w:t>
            </w:r>
            <w:r w:rsidRPr="008D5550">
              <w:rPr>
                <w:rFonts w:ascii="Times New Roman" w:hAnsi="Times New Roman" w:cs="Times New Roman"/>
                <w:spacing w:val="-2"/>
                <w:sz w:val="20"/>
                <w:szCs w:val="20"/>
              </w:rPr>
              <w:t xml:space="preserve"> </w:t>
            </w:r>
            <w:r w:rsidRPr="008D5550">
              <w:rPr>
                <w:rFonts w:ascii="Times New Roman" w:hAnsi="Times New Roman" w:cs="Times New Roman"/>
                <w:sz w:val="20"/>
                <w:szCs w:val="20"/>
              </w:rPr>
              <w:t>rating</w:t>
            </w:r>
            <w:r w:rsidRPr="008D5550">
              <w:rPr>
                <w:rFonts w:ascii="Times New Roman" w:hAnsi="Times New Roman" w:cs="Times New Roman"/>
                <w:spacing w:val="1"/>
                <w:sz w:val="20"/>
                <w:szCs w:val="20"/>
              </w:rPr>
              <w:t xml:space="preserve"> </w:t>
            </w:r>
            <w:r w:rsidRPr="008D5550">
              <w:rPr>
                <w:rFonts w:ascii="Times New Roman" w:hAnsi="Times New Roman" w:cs="Times New Roman"/>
                <w:sz w:val="20"/>
                <w:szCs w:val="20"/>
              </w:rPr>
              <w:t>is</w:t>
            </w:r>
            <w:r w:rsidRPr="008D5550">
              <w:rPr>
                <w:rFonts w:ascii="Times New Roman" w:hAnsi="Times New Roman" w:cs="Times New Roman"/>
                <w:spacing w:val="-2"/>
                <w:sz w:val="20"/>
                <w:szCs w:val="20"/>
              </w:rPr>
              <w:t xml:space="preserve"> </w:t>
            </w:r>
            <w:r w:rsidRPr="008D5550">
              <w:rPr>
                <w:rFonts w:ascii="Times New Roman" w:hAnsi="Times New Roman" w:cs="Times New Roman"/>
                <w:sz w:val="20"/>
                <w:szCs w:val="20"/>
              </w:rPr>
              <w:t>not</w:t>
            </w:r>
            <w:r w:rsidRPr="008D5550">
              <w:rPr>
                <w:rFonts w:ascii="Times New Roman" w:hAnsi="Times New Roman" w:cs="Times New Roman"/>
                <w:spacing w:val="-2"/>
                <w:sz w:val="20"/>
                <w:szCs w:val="20"/>
              </w:rPr>
              <w:t xml:space="preserve"> </w:t>
            </w:r>
            <w:r w:rsidRPr="008D5550">
              <w:rPr>
                <w:rFonts w:ascii="Times New Roman" w:hAnsi="Times New Roman" w:cs="Times New Roman"/>
                <w:sz w:val="20"/>
                <w:szCs w:val="20"/>
              </w:rPr>
              <w:t>available</w:t>
            </w:r>
            <w:r w:rsidRPr="008D5550">
              <w:rPr>
                <w:rFonts w:ascii="Times New Roman" w:hAnsi="Times New Roman" w:cs="Times New Roman"/>
                <w:spacing w:val="-2"/>
                <w:sz w:val="20"/>
                <w:szCs w:val="20"/>
              </w:rPr>
              <w:t xml:space="preserve"> </w:t>
            </w:r>
            <w:r w:rsidRPr="008D5550">
              <w:rPr>
                <w:rFonts w:ascii="Times New Roman" w:hAnsi="Times New Roman" w:cs="Times New Roman"/>
                <w:sz w:val="20"/>
                <w:szCs w:val="20"/>
              </w:rPr>
              <w:t>the item</w:t>
            </w:r>
            <w:r w:rsidRPr="008D5550">
              <w:rPr>
                <w:rFonts w:ascii="Times New Roman" w:hAnsi="Times New Roman" w:cs="Times New Roman"/>
                <w:spacing w:val="-1"/>
                <w:sz w:val="20"/>
                <w:szCs w:val="20"/>
              </w:rPr>
              <w:t xml:space="preserve"> </w:t>
            </w:r>
            <w:r w:rsidRPr="008D5550">
              <w:rPr>
                <w:rFonts w:ascii="Times New Roman" w:hAnsi="Times New Roman" w:cs="Times New Roman"/>
                <w:sz w:val="20"/>
                <w:szCs w:val="20"/>
              </w:rPr>
              <w:t>should</w:t>
            </w:r>
            <w:r w:rsidRPr="008D5550">
              <w:rPr>
                <w:rFonts w:ascii="Times New Roman" w:hAnsi="Times New Roman" w:cs="Times New Roman"/>
                <w:spacing w:val="-3"/>
                <w:sz w:val="20"/>
                <w:szCs w:val="20"/>
              </w:rPr>
              <w:t xml:space="preserve"> </w:t>
            </w:r>
            <w:r w:rsidRPr="008D5550">
              <w:rPr>
                <w:rFonts w:ascii="Times New Roman" w:hAnsi="Times New Roman" w:cs="Times New Roman"/>
                <w:sz w:val="20"/>
                <w:szCs w:val="20"/>
              </w:rPr>
              <w:t>be</w:t>
            </w:r>
            <w:r w:rsidRPr="008D5550">
              <w:rPr>
                <w:rFonts w:ascii="Times New Roman" w:hAnsi="Times New Roman" w:cs="Times New Roman"/>
                <w:spacing w:val="1"/>
                <w:sz w:val="20"/>
                <w:szCs w:val="20"/>
              </w:rPr>
              <w:t xml:space="preserve"> </w:t>
            </w:r>
            <w:r w:rsidRPr="008D5550">
              <w:rPr>
                <w:rFonts w:ascii="Times New Roman" w:hAnsi="Times New Roman" w:cs="Times New Roman"/>
                <w:sz w:val="20"/>
                <w:szCs w:val="20"/>
              </w:rPr>
              <w:t>left</w:t>
            </w:r>
            <w:r w:rsidRPr="008D5550">
              <w:rPr>
                <w:rFonts w:ascii="Times New Roman" w:hAnsi="Times New Roman" w:cs="Times New Roman"/>
                <w:spacing w:val="-3"/>
                <w:sz w:val="20"/>
                <w:szCs w:val="20"/>
              </w:rPr>
              <w:t xml:space="preserve"> </w:t>
            </w:r>
            <w:r w:rsidRPr="008D5550">
              <w:rPr>
                <w:rFonts w:ascii="Times New Roman" w:hAnsi="Times New Roman" w:cs="Times New Roman"/>
                <w:sz w:val="20"/>
                <w:szCs w:val="20"/>
              </w:rPr>
              <w:t>blank.</w:t>
            </w:r>
          </w:p>
          <w:p w14:paraId="2D34B690" w14:textId="6180DCC0" w:rsidR="004272D3" w:rsidRPr="008D5550" w:rsidRDefault="004272D3" w:rsidP="008D5550">
            <w:pPr>
              <w:pStyle w:val="BodyText"/>
              <w:ind w:left="0" w:right="-74"/>
              <w:jc w:val="both"/>
              <w:rPr>
                <w:rFonts w:ascii="Times New Roman" w:hAnsi="Times New Roman" w:cs="Times New Roman"/>
                <w:sz w:val="20"/>
                <w:szCs w:val="20"/>
              </w:rPr>
            </w:pPr>
            <w:r w:rsidRPr="008D5550">
              <w:rPr>
                <w:rFonts w:ascii="Times New Roman" w:hAnsi="Times New Roman" w:cs="Times New Roman"/>
                <w:sz w:val="20"/>
                <w:szCs w:val="20"/>
              </w:rPr>
              <w:t>This item is not applicable to assets for which undertakings using internal</w:t>
            </w:r>
            <w:r w:rsidRPr="008D5550">
              <w:rPr>
                <w:rFonts w:ascii="Times New Roman" w:hAnsi="Times New Roman" w:cs="Times New Roman"/>
                <w:spacing w:val="1"/>
                <w:sz w:val="20"/>
                <w:szCs w:val="20"/>
              </w:rPr>
              <w:t xml:space="preserve"> </w:t>
            </w:r>
            <w:r w:rsidRPr="008D5550">
              <w:rPr>
                <w:rFonts w:ascii="Times New Roman" w:hAnsi="Times New Roman" w:cs="Times New Roman"/>
                <w:sz w:val="20"/>
                <w:szCs w:val="20"/>
              </w:rPr>
              <w:t>models use internal ratings. If undertakings using internal models do not use</w:t>
            </w:r>
            <w:r w:rsidRPr="008D5550">
              <w:rPr>
                <w:rFonts w:ascii="Times New Roman" w:hAnsi="Times New Roman" w:cs="Times New Roman"/>
                <w:spacing w:val="1"/>
                <w:sz w:val="20"/>
                <w:szCs w:val="20"/>
              </w:rPr>
              <w:t xml:space="preserve"> </w:t>
            </w:r>
            <w:r w:rsidRPr="008D5550">
              <w:rPr>
                <w:rFonts w:ascii="Times New Roman" w:hAnsi="Times New Roman" w:cs="Times New Roman"/>
                <w:sz w:val="20"/>
                <w:szCs w:val="20"/>
              </w:rPr>
              <w:t>internal</w:t>
            </w:r>
            <w:r w:rsidRPr="008D5550">
              <w:rPr>
                <w:rFonts w:ascii="Times New Roman" w:hAnsi="Times New Roman" w:cs="Times New Roman"/>
                <w:spacing w:val="-3"/>
                <w:sz w:val="20"/>
                <w:szCs w:val="20"/>
              </w:rPr>
              <w:t xml:space="preserve"> </w:t>
            </w:r>
            <w:r w:rsidRPr="008D5550">
              <w:rPr>
                <w:rFonts w:ascii="Times New Roman" w:hAnsi="Times New Roman" w:cs="Times New Roman"/>
                <w:sz w:val="20"/>
                <w:szCs w:val="20"/>
              </w:rPr>
              <w:t>rating, this</w:t>
            </w:r>
            <w:r w:rsidRPr="008D5550">
              <w:rPr>
                <w:rFonts w:ascii="Times New Roman" w:hAnsi="Times New Roman" w:cs="Times New Roman"/>
                <w:spacing w:val="1"/>
                <w:sz w:val="20"/>
                <w:szCs w:val="20"/>
              </w:rPr>
              <w:t xml:space="preserve"> </w:t>
            </w:r>
            <w:r w:rsidRPr="008D5550">
              <w:rPr>
                <w:rFonts w:ascii="Times New Roman" w:hAnsi="Times New Roman" w:cs="Times New Roman"/>
                <w:sz w:val="20"/>
                <w:szCs w:val="20"/>
              </w:rPr>
              <w:t>item</w:t>
            </w:r>
            <w:r w:rsidRPr="008D5550">
              <w:rPr>
                <w:rFonts w:ascii="Times New Roman" w:hAnsi="Times New Roman" w:cs="Times New Roman"/>
                <w:spacing w:val="-2"/>
                <w:sz w:val="20"/>
                <w:szCs w:val="20"/>
              </w:rPr>
              <w:t xml:space="preserve"> </w:t>
            </w:r>
            <w:r w:rsidRPr="008D5550">
              <w:rPr>
                <w:rFonts w:ascii="Times New Roman" w:hAnsi="Times New Roman" w:cs="Times New Roman"/>
                <w:sz w:val="20"/>
                <w:szCs w:val="20"/>
              </w:rPr>
              <w:t>shall</w:t>
            </w:r>
            <w:r w:rsidRPr="008D5550">
              <w:rPr>
                <w:rFonts w:ascii="Times New Roman" w:hAnsi="Times New Roman" w:cs="Times New Roman"/>
                <w:spacing w:val="-4"/>
                <w:sz w:val="20"/>
                <w:szCs w:val="20"/>
              </w:rPr>
              <w:t xml:space="preserve"> </w:t>
            </w:r>
            <w:r w:rsidRPr="008D5550">
              <w:rPr>
                <w:rFonts w:ascii="Times New Roman" w:hAnsi="Times New Roman" w:cs="Times New Roman"/>
                <w:sz w:val="20"/>
                <w:szCs w:val="20"/>
              </w:rPr>
              <w:t>be reported.</w:t>
            </w:r>
          </w:p>
          <w:p w14:paraId="4A552119" w14:textId="735B6741" w:rsidR="004272D3" w:rsidRPr="0061769B" w:rsidRDefault="004272D3" w:rsidP="00372912">
            <w:pPr>
              <w:spacing w:after="200" w:line="276" w:lineRule="auto"/>
              <w:jc w:val="both"/>
              <w:rPr>
                <w:rFonts w:ascii="Times New Roman" w:hAnsi="Times New Roman" w:cs="Times New Roman"/>
                <w:sz w:val="20"/>
                <w:szCs w:val="20"/>
              </w:rPr>
            </w:pPr>
          </w:p>
        </w:tc>
      </w:tr>
      <w:tr w:rsidR="00503E81" w:rsidRPr="006C2F0D" w14:paraId="4A552120" w14:textId="77777777" w:rsidTr="008D5550">
        <w:trPr>
          <w:trHeight w:val="300"/>
        </w:trPr>
        <w:tc>
          <w:tcPr>
            <w:tcW w:w="1425" w:type="dxa"/>
            <w:hideMark/>
          </w:tcPr>
          <w:p w14:paraId="4A55211B" w14:textId="77777777" w:rsidR="00503E81" w:rsidRPr="0061769B" w:rsidRDefault="00503E81" w:rsidP="00372912">
            <w:pPr>
              <w:pStyle w:val="NoSpacing"/>
              <w:jc w:val="both"/>
              <w:rPr>
                <w:rFonts w:ascii="Times New Roman" w:hAnsi="Times New Roman" w:cs="Times New Roman"/>
                <w:sz w:val="20"/>
                <w:szCs w:val="20"/>
              </w:rPr>
            </w:pPr>
            <w:r>
              <w:rPr>
                <w:rFonts w:ascii="Times New Roman" w:hAnsi="Times New Roman" w:cs="Times New Roman"/>
                <w:sz w:val="20"/>
              </w:rPr>
              <w:lastRenderedPageBreak/>
              <w:t>C0330</w:t>
            </w:r>
          </w:p>
        </w:tc>
        <w:tc>
          <w:tcPr>
            <w:tcW w:w="1944" w:type="dxa"/>
            <w:hideMark/>
          </w:tcPr>
          <w:p w14:paraId="4A55211C" w14:textId="77777777" w:rsidR="00503E81" w:rsidRPr="0061769B" w:rsidRDefault="00503E81" w:rsidP="00372912">
            <w:pPr>
              <w:spacing w:after="200" w:line="276" w:lineRule="auto"/>
              <w:jc w:val="both"/>
              <w:rPr>
                <w:rFonts w:ascii="Times New Roman" w:hAnsi="Times New Roman" w:cs="Times New Roman"/>
                <w:sz w:val="20"/>
                <w:szCs w:val="20"/>
              </w:rPr>
            </w:pPr>
            <w:r w:rsidRPr="0061769B">
              <w:rPr>
                <w:rFonts w:ascii="Times New Roman" w:hAnsi="Times New Roman" w:cs="Times New Roman"/>
                <w:sz w:val="20"/>
                <w:szCs w:val="20"/>
              </w:rPr>
              <w:t>Nominated ECAI</w:t>
            </w:r>
          </w:p>
        </w:tc>
        <w:tc>
          <w:tcPr>
            <w:tcW w:w="5698" w:type="dxa"/>
            <w:hideMark/>
          </w:tcPr>
          <w:p w14:paraId="77527CD5" w14:textId="1520CAFC" w:rsidR="00FF44B3" w:rsidRDefault="00FF44B3" w:rsidP="00DF3281">
            <w:pPr>
              <w:spacing w:after="200" w:line="276" w:lineRule="auto"/>
              <w:jc w:val="both"/>
              <w:rPr>
                <w:ins w:id="85" w:author="Author"/>
                <w:rFonts w:ascii="Times New Roman" w:hAnsi="Times New Roman" w:cs="Times New Roman"/>
                <w:sz w:val="20"/>
                <w:szCs w:val="20"/>
              </w:rPr>
            </w:pPr>
            <w:ins w:id="86" w:author="Author">
              <w:r w:rsidRPr="00FF44B3">
                <w:rPr>
                  <w:rFonts w:ascii="Times New Roman" w:hAnsi="Times New Roman" w:cs="Times New Roman"/>
                  <w:sz w:val="20"/>
                  <w:szCs w:val="20"/>
                </w:rPr>
                <w:t>Identify the credit assessment institution (ECAI) giving the external rating in C0320, by using the name of the ECAI as published on ESMA's website. In case of ratings issued by subsidiaries of the ECAI please report the parent ECAI (the reference is made to ESMA list of credit rating agencies registered or certified in accordance with Regulation (EC) No 1060/2009 on credit rating agencies).</w:t>
              </w:r>
            </w:ins>
          </w:p>
          <w:p w14:paraId="4A55211E" w14:textId="3FA8E606" w:rsidR="00503E81" w:rsidDel="00FF44B3" w:rsidRDefault="000E1903" w:rsidP="00FF44B3">
            <w:pPr>
              <w:spacing w:after="200" w:line="276" w:lineRule="auto"/>
              <w:jc w:val="both"/>
              <w:rPr>
                <w:del w:id="87" w:author="Author"/>
                <w:rFonts w:ascii="Times New Roman" w:hAnsi="Times New Roman" w:cs="Times New Roman"/>
                <w:sz w:val="20"/>
                <w:szCs w:val="20"/>
              </w:rPr>
            </w:pPr>
            <w:r w:rsidRPr="000E1903">
              <w:rPr>
                <w:rFonts w:ascii="Times New Roman" w:hAnsi="Times New Roman" w:cs="Times New Roman"/>
                <w:sz w:val="20"/>
                <w:szCs w:val="20"/>
              </w:rPr>
              <w:t>Applicable at least to CIC categories 1 - Government bonds, 2 – Corporate bonds, 5 - Structured notes, 6 - Collateralised securities and 8 - Mortgages and Loans, (other than CIC 87 and CIC 88), where available.</w:t>
            </w:r>
            <w:r>
              <w:rPr>
                <w:rFonts w:ascii="Times New Roman" w:hAnsi="Times New Roman" w:cs="Times New Roman"/>
                <w:sz w:val="20"/>
                <w:szCs w:val="20"/>
              </w:rPr>
              <w:t xml:space="preserve"> </w:t>
            </w:r>
            <w:del w:id="88" w:author="Author">
              <w:r w:rsidR="00503E81" w:rsidRPr="0061769B" w:rsidDel="00FF44B3">
                <w:rPr>
                  <w:rFonts w:ascii="Times New Roman" w:hAnsi="Times New Roman" w:cs="Times New Roman"/>
                  <w:sz w:val="20"/>
                  <w:szCs w:val="20"/>
                </w:rPr>
                <w:delText>Identify the credit assessment institution (ECAI) giving the external rating</w:delText>
              </w:r>
              <w:r w:rsidR="00503E81" w:rsidDel="00FF44B3">
                <w:rPr>
                  <w:rFonts w:ascii="Times New Roman" w:hAnsi="Times New Roman" w:cs="Times New Roman"/>
                  <w:sz w:val="20"/>
                  <w:szCs w:val="20"/>
                </w:rPr>
                <w:delText>, by using the name of the ECAI as published at ESMA website</w:delText>
              </w:r>
              <w:r w:rsidR="00503E81" w:rsidRPr="0061769B" w:rsidDel="00FF44B3">
                <w:rPr>
                  <w:rFonts w:ascii="Times New Roman" w:hAnsi="Times New Roman" w:cs="Times New Roman"/>
                  <w:sz w:val="20"/>
                  <w:szCs w:val="20"/>
                </w:rPr>
                <w:delText>.</w:delText>
              </w:r>
            </w:del>
          </w:p>
          <w:p w14:paraId="4A55211F" w14:textId="7A5743D8" w:rsidR="00914F6A" w:rsidRPr="008D5550" w:rsidRDefault="00503E81" w:rsidP="00DF3281">
            <w:pPr>
              <w:spacing w:after="200" w:line="276" w:lineRule="auto"/>
              <w:jc w:val="both"/>
              <w:rPr>
                <w:rFonts w:ascii="Times New Roman" w:hAnsi="Times New Roman" w:cs="Times New Roman"/>
                <w:sz w:val="20"/>
                <w:szCs w:val="20"/>
              </w:rPr>
            </w:pPr>
            <w:r>
              <w:rPr>
                <w:rFonts w:ascii="Times New Roman" w:hAnsi="Times New Roman" w:cs="Times New Roman"/>
                <w:sz w:val="20"/>
                <w:szCs w:val="20"/>
              </w:rPr>
              <w:t>This item shall be reported when External rating (C0320) is reported.</w:t>
            </w:r>
            <w:r w:rsidRPr="0061769B">
              <w:rPr>
                <w:rFonts w:ascii="Times New Roman" w:hAnsi="Times New Roman" w:cs="Times New Roman"/>
                <w:sz w:val="20"/>
                <w:szCs w:val="20"/>
              </w:rPr>
              <w:t xml:space="preserve"> </w:t>
            </w:r>
            <w:r w:rsidR="006446EA" w:rsidRPr="008D5550">
              <w:rPr>
                <w:rFonts w:ascii="Times New Roman" w:hAnsi="Times New Roman" w:cs="Times New Roman"/>
                <w:sz w:val="20"/>
                <w:szCs w:val="20"/>
              </w:rPr>
              <w:t>In case “No ECAI has been nominated and a simplification is being used to calculate the SCR” the External rating (C0320) shall be left blank and in Credit quality step (C0340) one of the following options shall be used: 2a; 3a or 3b</w:t>
            </w:r>
          </w:p>
        </w:tc>
      </w:tr>
      <w:tr w:rsidR="00503E81" w:rsidRPr="006C2F0D" w14:paraId="4A552130" w14:textId="77777777" w:rsidTr="008D5550">
        <w:trPr>
          <w:trHeight w:val="557"/>
        </w:trPr>
        <w:tc>
          <w:tcPr>
            <w:tcW w:w="1425" w:type="dxa"/>
          </w:tcPr>
          <w:p w14:paraId="4A552121" w14:textId="77777777" w:rsidR="00503E81" w:rsidRPr="0061769B" w:rsidRDefault="00503E81" w:rsidP="00372912">
            <w:pPr>
              <w:spacing w:after="200" w:line="276" w:lineRule="auto"/>
              <w:jc w:val="both"/>
              <w:rPr>
                <w:rFonts w:ascii="Times New Roman" w:hAnsi="Times New Roman" w:cs="Times New Roman"/>
                <w:sz w:val="20"/>
                <w:szCs w:val="20"/>
              </w:rPr>
            </w:pPr>
            <w:r>
              <w:rPr>
                <w:rFonts w:ascii="Times New Roman" w:hAnsi="Times New Roman" w:cs="Times New Roman"/>
                <w:sz w:val="20"/>
                <w:szCs w:val="20"/>
              </w:rPr>
              <w:t>C0340</w:t>
            </w:r>
          </w:p>
        </w:tc>
        <w:tc>
          <w:tcPr>
            <w:tcW w:w="1944" w:type="dxa"/>
          </w:tcPr>
          <w:p w14:paraId="4A552122" w14:textId="77777777" w:rsidR="00503E81" w:rsidRPr="0061769B" w:rsidRDefault="00503E81" w:rsidP="00372912">
            <w:pPr>
              <w:spacing w:after="200" w:line="276" w:lineRule="auto"/>
              <w:jc w:val="both"/>
              <w:rPr>
                <w:rFonts w:ascii="Times New Roman" w:hAnsi="Times New Roman" w:cs="Times New Roman"/>
                <w:sz w:val="20"/>
                <w:szCs w:val="20"/>
              </w:rPr>
            </w:pPr>
            <w:r w:rsidRPr="0061769B">
              <w:rPr>
                <w:rFonts w:ascii="Times New Roman" w:hAnsi="Times New Roman" w:cs="Times New Roman"/>
                <w:sz w:val="20"/>
                <w:szCs w:val="20"/>
              </w:rPr>
              <w:t>Credit quality step</w:t>
            </w:r>
          </w:p>
        </w:tc>
        <w:tc>
          <w:tcPr>
            <w:tcW w:w="5698" w:type="dxa"/>
          </w:tcPr>
          <w:p w14:paraId="4A552124" w14:textId="3FEEE146" w:rsidR="00503E81" w:rsidRDefault="00FF44B3" w:rsidP="00DF3281">
            <w:pPr>
              <w:spacing w:after="200" w:line="276" w:lineRule="auto"/>
              <w:jc w:val="both"/>
              <w:rPr>
                <w:rFonts w:ascii="Times New Roman" w:hAnsi="Times New Roman" w:cs="Times New Roman"/>
                <w:sz w:val="20"/>
                <w:szCs w:val="20"/>
              </w:rPr>
            </w:pPr>
            <w:ins w:id="89" w:author="Author">
              <w:r w:rsidRPr="00FF44B3">
                <w:rPr>
                  <w:rFonts w:ascii="Times New Roman" w:hAnsi="Times New Roman" w:cs="Times New Roman"/>
                  <w:sz w:val="20"/>
                  <w:szCs w:val="20"/>
                </w:rPr>
                <w:t>Applicable to any asset for which Credit quality step needs to be attributed for the purpose of SCR calculation</w:t>
              </w:r>
              <w:r w:rsidRPr="00FF44B3" w:rsidDel="00FF44B3">
                <w:rPr>
                  <w:rFonts w:ascii="Times New Roman" w:hAnsi="Times New Roman" w:cs="Times New Roman"/>
                  <w:sz w:val="20"/>
                  <w:szCs w:val="20"/>
                </w:rPr>
                <w:t xml:space="preserve"> </w:t>
              </w:r>
            </w:ins>
            <w:del w:id="90" w:author="Author">
              <w:r w:rsidR="00503E81" w:rsidRPr="0061769B" w:rsidDel="00FF44B3">
                <w:rPr>
                  <w:rFonts w:ascii="Times New Roman" w:hAnsi="Times New Roman" w:cs="Times New Roman"/>
                  <w:sz w:val="20"/>
                  <w:szCs w:val="20"/>
                </w:rPr>
                <w:delText xml:space="preserve">Only applicable to CIC categories </w:delText>
              </w:r>
              <w:r w:rsidR="00503E81" w:rsidRPr="00116328" w:rsidDel="00FF44B3">
                <w:rPr>
                  <w:rFonts w:ascii="Times New Roman" w:hAnsi="Times New Roman" w:cs="Times New Roman"/>
                  <w:sz w:val="20"/>
                  <w:szCs w:val="20"/>
                </w:rPr>
                <w:delText>1 - Government bonds, 2 – Corporate bonds, 5 - Structured notes, 6 - Collateralised securiti</w:delText>
              </w:r>
              <w:r w:rsidR="00503E81" w:rsidDel="00FF44B3">
                <w:rPr>
                  <w:rFonts w:ascii="Times New Roman" w:hAnsi="Times New Roman" w:cs="Times New Roman"/>
                  <w:sz w:val="20"/>
                  <w:szCs w:val="20"/>
                </w:rPr>
                <w:delText>es and 8 - Mortgages and Loans</w:delText>
              </w:r>
              <w:r w:rsidR="000E1903" w:rsidDel="00FF44B3">
                <w:rPr>
                  <w:rFonts w:ascii="Times New Roman" w:hAnsi="Times New Roman" w:cs="Times New Roman"/>
                  <w:sz w:val="20"/>
                  <w:szCs w:val="20"/>
                </w:rPr>
                <w:delText xml:space="preserve">, other than CIC 87 and CIC 88, where </w:delText>
              </w:r>
              <w:r w:rsidR="008D5550" w:rsidDel="00FF44B3">
                <w:rPr>
                  <w:rFonts w:ascii="Times New Roman" w:hAnsi="Times New Roman" w:cs="Times New Roman"/>
                  <w:sz w:val="20"/>
                  <w:szCs w:val="20"/>
                </w:rPr>
                <w:delText>available</w:delText>
              </w:r>
              <w:r w:rsidR="008D5550" w:rsidRPr="0061769B" w:rsidDel="00FF44B3">
                <w:rPr>
                  <w:rFonts w:ascii="Times New Roman" w:hAnsi="Times New Roman" w:cs="Times New Roman"/>
                  <w:sz w:val="20"/>
                  <w:szCs w:val="20"/>
                </w:rPr>
                <w:delText xml:space="preserve"> </w:delText>
              </w:r>
            </w:del>
            <w:r w:rsidR="008D5550" w:rsidRPr="0061769B">
              <w:rPr>
                <w:rFonts w:ascii="Times New Roman" w:hAnsi="Times New Roman" w:cs="Times New Roman"/>
                <w:sz w:val="20"/>
                <w:szCs w:val="20"/>
              </w:rPr>
              <w:t>Identify</w:t>
            </w:r>
            <w:r w:rsidR="00503E81" w:rsidRPr="0061769B">
              <w:rPr>
                <w:rFonts w:ascii="Times New Roman" w:hAnsi="Times New Roman" w:cs="Times New Roman"/>
                <w:sz w:val="20"/>
                <w:szCs w:val="20"/>
              </w:rPr>
              <w:t xml:space="preserve"> the credit quality step attributed to the asset</w:t>
            </w:r>
            <w:r w:rsidR="00503E81">
              <w:rPr>
                <w:rFonts w:ascii="Times New Roman" w:hAnsi="Times New Roman" w:cs="Times New Roman"/>
                <w:sz w:val="20"/>
                <w:szCs w:val="20"/>
              </w:rPr>
              <w:t>, as defined by article 109a(1) of Directive 2009/138/EC</w:t>
            </w:r>
            <w:r w:rsidR="00503E81" w:rsidRPr="00116328">
              <w:rPr>
                <w:rFonts w:ascii="Times New Roman" w:hAnsi="Times New Roman" w:cs="Times New Roman"/>
                <w:sz w:val="20"/>
                <w:szCs w:val="20"/>
              </w:rPr>
              <w:t xml:space="preserve">, by applying the mapping table prescribed in </w:t>
            </w:r>
            <w:r w:rsidR="001E28ED">
              <w:rPr>
                <w:rFonts w:ascii="Times New Roman" w:hAnsi="Times New Roman" w:cs="Times New Roman"/>
                <w:sz w:val="20"/>
                <w:szCs w:val="20"/>
              </w:rPr>
              <w:t>Implementing Regulation (EU) 2016/1800.</w:t>
            </w:r>
          </w:p>
          <w:p w14:paraId="4A552125" w14:textId="181D599E" w:rsidR="00503E81" w:rsidRDefault="00503E81" w:rsidP="00DF3281">
            <w:pPr>
              <w:spacing w:after="200" w:line="276" w:lineRule="auto"/>
              <w:jc w:val="both"/>
              <w:rPr>
                <w:rFonts w:ascii="Times New Roman" w:hAnsi="Times New Roman" w:cs="Times New Roman"/>
                <w:sz w:val="20"/>
                <w:szCs w:val="20"/>
              </w:rPr>
            </w:pPr>
            <w:r w:rsidRPr="0061769B">
              <w:rPr>
                <w:rFonts w:ascii="Times New Roman" w:hAnsi="Times New Roman" w:cs="Times New Roman"/>
                <w:sz w:val="20"/>
                <w:szCs w:val="20"/>
              </w:rPr>
              <w:t xml:space="preserve">The credit quality step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w:t>
            </w:r>
            <w:r>
              <w:rPr>
                <w:rFonts w:ascii="Times New Roman" w:hAnsi="Times New Roman" w:cs="Times New Roman"/>
                <w:sz w:val="20"/>
                <w:szCs w:val="20"/>
              </w:rPr>
              <w:t xml:space="preserve">in particular </w:t>
            </w:r>
            <w:r w:rsidRPr="0061769B">
              <w:rPr>
                <w:rFonts w:ascii="Times New Roman" w:hAnsi="Times New Roman" w:cs="Times New Roman"/>
                <w:sz w:val="20"/>
                <w:szCs w:val="20"/>
              </w:rPr>
              <w:t xml:space="preserve">reflect any readjustments to the credit quality made internally by the </w:t>
            </w:r>
            <w:r>
              <w:rPr>
                <w:rFonts w:ascii="Times New Roman" w:hAnsi="Times New Roman" w:cs="Times New Roman"/>
                <w:sz w:val="20"/>
                <w:szCs w:val="20"/>
              </w:rPr>
              <w:t>third country branches that use the standard formula</w:t>
            </w:r>
            <w:r w:rsidRPr="0061769B">
              <w:rPr>
                <w:rFonts w:ascii="Times New Roman" w:hAnsi="Times New Roman" w:cs="Times New Roman"/>
                <w:sz w:val="20"/>
                <w:szCs w:val="20"/>
              </w:rPr>
              <w:t xml:space="preserve">. </w:t>
            </w:r>
          </w:p>
          <w:p w14:paraId="4A552126" w14:textId="15767E6F" w:rsidR="00503E81" w:rsidRDefault="00503E81" w:rsidP="00DF3281">
            <w:pPr>
              <w:spacing w:after="200" w:line="276" w:lineRule="auto"/>
              <w:jc w:val="both"/>
              <w:rPr>
                <w:rFonts w:ascii="Times New Roman" w:hAnsi="Times New Roman" w:cs="Times New Roman"/>
                <w:sz w:val="20"/>
                <w:szCs w:val="20"/>
              </w:rPr>
            </w:pPr>
            <w:r>
              <w:rPr>
                <w:rFonts w:ascii="Times New Roman" w:hAnsi="Times New Roman" w:cs="Times New Roman"/>
                <w:sz w:val="20"/>
                <w:szCs w:val="20"/>
              </w:rPr>
              <w:t xml:space="preserve">This item is not applicable to assets for which undertakings using internal models use internal ratings. </w:t>
            </w:r>
            <w:r w:rsidRPr="00DF47F6">
              <w:rPr>
                <w:rFonts w:ascii="Times New Roman" w:hAnsi="Times New Roman" w:cs="Times New Roman"/>
                <w:sz w:val="20"/>
                <w:szCs w:val="20"/>
              </w:rPr>
              <w:t xml:space="preserve">If undertakings </w:t>
            </w:r>
            <w:r>
              <w:rPr>
                <w:rFonts w:ascii="Times New Roman" w:hAnsi="Times New Roman" w:cs="Times New Roman"/>
                <w:sz w:val="20"/>
                <w:szCs w:val="20"/>
              </w:rPr>
              <w:t>using internal models do not use internal rating, this item shall be reported.</w:t>
            </w:r>
          </w:p>
          <w:p w14:paraId="4A552127" w14:textId="5F1D38B3" w:rsidR="00503E81" w:rsidRPr="0061769B" w:rsidRDefault="00503E81" w:rsidP="00DF3281">
            <w:pPr>
              <w:spacing w:after="200" w:line="276" w:lineRule="auto"/>
              <w:jc w:val="both"/>
              <w:rPr>
                <w:rFonts w:ascii="Times New Roman" w:hAnsi="Times New Roman" w:cs="Times New Roman"/>
                <w:sz w:val="20"/>
                <w:szCs w:val="20"/>
              </w:rPr>
            </w:pPr>
            <w:r w:rsidRPr="0061769B">
              <w:rPr>
                <w:rFonts w:ascii="Times New Roman" w:hAnsi="Times New Roman" w:cs="Times New Roman"/>
                <w:sz w:val="20"/>
                <w:szCs w:val="20"/>
              </w:rPr>
              <w:t>One of the options in the following closed list shall be used:</w:t>
            </w:r>
          </w:p>
          <w:p w14:paraId="4A552128" w14:textId="35A110F4" w:rsidR="00503E81" w:rsidRPr="00A66369" w:rsidRDefault="00503E81" w:rsidP="00DF3281">
            <w:pPr>
              <w:jc w:val="both"/>
              <w:rPr>
                <w:rFonts w:ascii="Times New Roman" w:hAnsi="Times New Roman" w:cs="Times New Roman"/>
                <w:sz w:val="20"/>
                <w:szCs w:val="20"/>
              </w:rPr>
            </w:pPr>
            <w:r>
              <w:rPr>
                <w:rFonts w:ascii="Times New Roman" w:hAnsi="Times New Roman" w:cs="Times New Roman"/>
                <w:sz w:val="20"/>
                <w:szCs w:val="20"/>
              </w:rPr>
              <w:t>0 -</w:t>
            </w:r>
            <w:r w:rsidRPr="00A66369">
              <w:rPr>
                <w:rFonts w:ascii="Times New Roman" w:hAnsi="Times New Roman" w:cs="Times New Roman"/>
                <w:sz w:val="20"/>
                <w:szCs w:val="20"/>
              </w:rPr>
              <w:t xml:space="preserve"> Credit quality step 0</w:t>
            </w:r>
          </w:p>
          <w:p w14:paraId="4A552129" w14:textId="71735497" w:rsidR="00503E81" w:rsidRPr="00A66369" w:rsidRDefault="00503E81" w:rsidP="00DF3281">
            <w:pPr>
              <w:jc w:val="both"/>
              <w:rPr>
                <w:rFonts w:ascii="Times New Roman" w:hAnsi="Times New Roman" w:cs="Times New Roman"/>
                <w:sz w:val="20"/>
                <w:szCs w:val="20"/>
              </w:rPr>
            </w:pPr>
            <w:r>
              <w:rPr>
                <w:rFonts w:ascii="Times New Roman" w:hAnsi="Times New Roman" w:cs="Times New Roman"/>
                <w:sz w:val="20"/>
                <w:szCs w:val="20"/>
              </w:rPr>
              <w:t>1 -</w:t>
            </w:r>
            <w:r w:rsidRPr="00A66369">
              <w:rPr>
                <w:rFonts w:ascii="Times New Roman" w:hAnsi="Times New Roman" w:cs="Times New Roman"/>
                <w:sz w:val="20"/>
                <w:szCs w:val="20"/>
              </w:rPr>
              <w:t xml:space="preserve"> Credit quality step 1</w:t>
            </w:r>
          </w:p>
          <w:p w14:paraId="4A55212A" w14:textId="2C1F5913" w:rsidR="00503E81" w:rsidRDefault="00503E81" w:rsidP="00DF3281">
            <w:pPr>
              <w:jc w:val="both"/>
              <w:rPr>
                <w:rFonts w:ascii="Times New Roman" w:hAnsi="Times New Roman" w:cs="Times New Roman"/>
                <w:sz w:val="20"/>
                <w:szCs w:val="20"/>
              </w:rPr>
            </w:pPr>
            <w:r>
              <w:rPr>
                <w:rFonts w:ascii="Times New Roman" w:hAnsi="Times New Roman" w:cs="Times New Roman"/>
                <w:sz w:val="20"/>
                <w:szCs w:val="20"/>
              </w:rPr>
              <w:t>2 -</w:t>
            </w:r>
            <w:r w:rsidRPr="00A66369">
              <w:rPr>
                <w:rFonts w:ascii="Times New Roman" w:hAnsi="Times New Roman" w:cs="Times New Roman"/>
                <w:sz w:val="20"/>
                <w:szCs w:val="20"/>
              </w:rPr>
              <w:t xml:space="preserve"> Credit quality step 2</w:t>
            </w:r>
          </w:p>
          <w:p w14:paraId="45BE0491" w14:textId="77777777" w:rsidR="00616CE7" w:rsidRPr="008D5550" w:rsidRDefault="00616CE7" w:rsidP="008D5550">
            <w:pPr>
              <w:widowControl w:val="0"/>
              <w:tabs>
                <w:tab w:val="left" w:pos="1202"/>
              </w:tabs>
              <w:autoSpaceDE w:val="0"/>
              <w:autoSpaceDN w:val="0"/>
              <w:spacing w:line="267" w:lineRule="exact"/>
              <w:jc w:val="both"/>
              <w:rPr>
                <w:rFonts w:ascii="Times New Roman" w:hAnsi="Times New Roman" w:cs="Times New Roman"/>
                <w:sz w:val="20"/>
                <w:szCs w:val="20"/>
              </w:rPr>
            </w:pPr>
            <w:r>
              <w:rPr>
                <w:rFonts w:ascii="Times New Roman" w:hAnsi="Times New Roman" w:cs="Times New Roman"/>
                <w:sz w:val="20"/>
                <w:szCs w:val="20"/>
              </w:rPr>
              <w:t>2a-</w:t>
            </w:r>
            <w:r w:rsidRPr="008D5550">
              <w:rPr>
                <w:rFonts w:ascii="Times New Roman" w:hAnsi="Times New Roman" w:cs="Times New Roman"/>
                <w:sz w:val="20"/>
                <w:szCs w:val="20"/>
              </w:rPr>
              <w:t xml:space="preserve"> Credit quality step 2 due to article 176a of Delegated Regulation 2015/35 for unrated bonds and loans</w:t>
            </w:r>
          </w:p>
          <w:p w14:paraId="4A55212B" w14:textId="7D22ECE7" w:rsidR="00503E81" w:rsidRDefault="00503E81" w:rsidP="00DF3281">
            <w:pPr>
              <w:jc w:val="both"/>
              <w:rPr>
                <w:rFonts w:ascii="Times New Roman" w:hAnsi="Times New Roman" w:cs="Times New Roman"/>
                <w:sz w:val="20"/>
                <w:szCs w:val="20"/>
              </w:rPr>
            </w:pPr>
            <w:r>
              <w:rPr>
                <w:rFonts w:ascii="Times New Roman" w:hAnsi="Times New Roman" w:cs="Times New Roman"/>
                <w:sz w:val="20"/>
                <w:szCs w:val="20"/>
              </w:rPr>
              <w:t>3 -</w:t>
            </w:r>
            <w:r w:rsidRPr="00A66369">
              <w:rPr>
                <w:rFonts w:ascii="Times New Roman" w:hAnsi="Times New Roman" w:cs="Times New Roman"/>
                <w:sz w:val="20"/>
                <w:szCs w:val="20"/>
              </w:rPr>
              <w:t xml:space="preserve"> Credit quality step 3</w:t>
            </w:r>
          </w:p>
          <w:p w14:paraId="0926A897" w14:textId="77777777" w:rsidR="00616CE7" w:rsidRDefault="00616CE7" w:rsidP="00616CE7">
            <w:pPr>
              <w:jc w:val="both"/>
              <w:rPr>
                <w:rFonts w:ascii="Times New Roman" w:hAnsi="Times New Roman" w:cs="Times New Roman"/>
                <w:sz w:val="20"/>
                <w:szCs w:val="20"/>
              </w:rPr>
            </w:pPr>
            <w:r w:rsidRPr="008D5550">
              <w:rPr>
                <w:rFonts w:ascii="Times New Roman" w:hAnsi="Times New Roman" w:cs="Times New Roman"/>
                <w:sz w:val="20"/>
                <w:szCs w:val="20"/>
              </w:rPr>
              <w:t>3a - Credit quality step 3 due to simplified calculation under article 105a of Delegated Regulation 2015/35</w:t>
            </w:r>
          </w:p>
          <w:p w14:paraId="2B1E6267" w14:textId="77777777" w:rsidR="00616CE7" w:rsidRDefault="00616CE7" w:rsidP="00616CE7">
            <w:pPr>
              <w:spacing w:after="200" w:line="276" w:lineRule="auto"/>
              <w:jc w:val="both"/>
              <w:rPr>
                <w:rFonts w:ascii="Times New Roman" w:hAnsi="Times New Roman" w:cs="Times New Roman"/>
                <w:sz w:val="20"/>
                <w:szCs w:val="20"/>
              </w:rPr>
            </w:pPr>
            <w:r w:rsidRPr="008D5550">
              <w:rPr>
                <w:rFonts w:ascii="Times New Roman" w:hAnsi="Times New Roman" w:cs="Times New Roman"/>
                <w:sz w:val="20"/>
                <w:szCs w:val="20"/>
              </w:rPr>
              <w:t>3b – Credit quality step 3 due to article 176a of Delegated Regulation 2015/35 for unrated bonds and loans</w:t>
            </w:r>
          </w:p>
          <w:p w14:paraId="4A55212C" w14:textId="2FC2A257" w:rsidR="00503E81" w:rsidRPr="00A66369" w:rsidRDefault="00503E81" w:rsidP="00DF3281">
            <w:pPr>
              <w:jc w:val="both"/>
              <w:rPr>
                <w:rFonts w:ascii="Times New Roman" w:hAnsi="Times New Roman" w:cs="Times New Roman"/>
                <w:sz w:val="20"/>
                <w:szCs w:val="20"/>
              </w:rPr>
            </w:pPr>
            <w:r>
              <w:rPr>
                <w:rFonts w:ascii="Times New Roman" w:hAnsi="Times New Roman" w:cs="Times New Roman"/>
                <w:sz w:val="20"/>
                <w:szCs w:val="20"/>
              </w:rPr>
              <w:lastRenderedPageBreak/>
              <w:t>4 -</w:t>
            </w:r>
            <w:r w:rsidRPr="00A66369">
              <w:rPr>
                <w:rFonts w:ascii="Times New Roman" w:hAnsi="Times New Roman" w:cs="Times New Roman"/>
                <w:sz w:val="20"/>
                <w:szCs w:val="20"/>
              </w:rPr>
              <w:t xml:space="preserve"> Credit quality step 4</w:t>
            </w:r>
          </w:p>
          <w:p w14:paraId="4A55212D" w14:textId="4CF1A19A" w:rsidR="00503E81" w:rsidRPr="00A66369" w:rsidRDefault="00503E81" w:rsidP="00DF3281">
            <w:pPr>
              <w:jc w:val="both"/>
              <w:rPr>
                <w:rFonts w:ascii="Times New Roman" w:hAnsi="Times New Roman" w:cs="Times New Roman"/>
                <w:sz w:val="20"/>
                <w:szCs w:val="20"/>
              </w:rPr>
            </w:pPr>
            <w:r>
              <w:rPr>
                <w:rFonts w:ascii="Times New Roman" w:hAnsi="Times New Roman" w:cs="Times New Roman"/>
                <w:sz w:val="20"/>
                <w:szCs w:val="20"/>
              </w:rPr>
              <w:t>5 -</w:t>
            </w:r>
            <w:r w:rsidRPr="00A66369">
              <w:rPr>
                <w:rFonts w:ascii="Times New Roman" w:hAnsi="Times New Roman" w:cs="Times New Roman"/>
                <w:sz w:val="20"/>
                <w:szCs w:val="20"/>
              </w:rPr>
              <w:t xml:space="preserve"> Credit quality step 5</w:t>
            </w:r>
          </w:p>
          <w:p w14:paraId="4A55212E" w14:textId="67AC89CE" w:rsidR="00503E81" w:rsidRDefault="00503E81" w:rsidP="00DF3281">
            <w:pPr>
              <w:jc w:val="both"/>
              <w:rPr>
                <w:rFonts w:ascii="Times New Roman" w:hAnsi="Times New Roman" w:cs="Times New Roman"/>
                <w:sz w:val="20"/>
                <w:szCs w:val="20"/>
              </w:rPr>
            </w:pPr>
            <w:r>
              <w:rPr>
                <w:rFonts w:ascii="Times New Roman" w:hAnsi="Times New Roman" w:cs="Times New Roman"/>
                <w:sz w:val="20"/>
                <w:szCs w:val="20"/>
              </w:rPr>
              <w:t>6</w:t>
            </w:r>
            <w:r w:rsidRPr="0061769B">
              <w:rPr>
                <w:rFonts w:ascii="Times New Roman" w:hAnsi="Times New Roman" w:cs="Times New Roman"/>
                <w:sz w:val="20"/>
                <w:szCs w:val="20"/>
              </w:rPr>
              <w:t xml:space="preserve"> - Credit quality step 6</w:t>
            </w:r>
          </w:p>
          <w:p w14:paraId="4A55212F" w14:textId="5755FC6A" w:rsidR="00914F6A" w:rsidRPr="00616CE7" w:rsidRDefault="00503E81" w:rsidP="00616CE7">
            <w:pPr>
              <w:pStyle w:val="BodyText"/>
              <w:ind w:left="0"/>
              <w:jc w:val="both"/>
              <w:rPr>
                <w:rFonts w:ascii="Times New Roman" w:hAnsi="Times New Roman" w:cs="Times New Roman"/>
                <w:sz w:val="20"/>
                <w:szCs w:val="20"/>
              </w:rPr>
            </w:pPr>
            <w:r>
              <w:rPr>
                <w:rFonts w:ascii="Times New Roman" w:hAnsi="Times New Roman" w:cs="Times New Roman"/>
                <w:sz w:val="20"/>
                <w:szCs w:val="20"/>
              </w:rPr>
              <w:t>9 – No rating available</w:t>
            </w:r>
          </w:p>
        </w:tc>
      </w:tr>
      <w:tr w:rsidR="00503E81" w:rsidRPr="002C41CC" w14:paraId="4A552136" w14:textId="77777777" w:rsidTr="008D5550">
        <w:trPr>
          <w:trHeight w:val="1124"/>
        </w:trPr>
        <w:tc>
          <w:tcPr>
            <w:tcW w:w="1425" w:type="dxa"/>
            <w:tcBorders>
              <w:bottom w:val="single" w:sz="4" w:space="0" w:color="auto"/>
            </w:tcBorders>
          </w:tcPr>
          <w:p w14:paraId="4A552131" w14:textId="77777777" w:rsidR="00503E81" w:rsidRPr="002C41CC" w:rsidRDefault="00503E81" w:rsidP="00372912">
            <w:pPr>
              <w:pStyle w:val="NoSpacing"/>
              <w:jc w:val="both"/>
              <w:rPr>
                <w:rFonts w:ascii="Times New Roman" w:hAnsi="Times New Roman" w:cs="Times New Roman"/>
                <w:sz w:val="20"/>
              </w:rPr>
            </w:pPr>
            <w:r>
              <w:rPr>
                <w:rFonts w:ascii="Times New Roman" w:hAnsi="Times New Roman" w:cs="Times New Roman"/>
                <w:sz w:val="20"/>
              </w:rPr>
              <w:lastRenderedPageBreak/>
              <w:t>C0350</w:t>
            </w:r>
          </w:p>
        </w:tc>
        <w:tc>
          <w:tcPr>
            <w:tcW w:w="1944" w:type="dxa"/>
            <w:tcBorders>
              <w:bottom w:val="single" w:sz="4" w:space="0" w:color="auto"/>
            </w:tcBorders>
          </w:tcPr>
          <w:p w14:paraId="4A552132" w14:textId="77777777" w:rsidR="00503E81" w:rsidRPr="002C41CC" w:rsidRDefault="00503E81" w:rsidP="00372912">
            <w:pPr>
              <w:pStyle w:val="NoSpacing"/>
              <w:jc w:val="both"/>
              <w:rPr>
                <w:rFonts w:ascii="Times New Roman" w:hAnsi="Times New Roman" w:cs="Times New Roman"/>
                <w:sz w:val="20"/>
              </w:rPr>
            </w:pPr>
            <w:r w:rsidRPr="002C41CC">
              <w:rPr>
                <w:rFonts w:ascii="Times New Roman" w:hAnsi="Times New Roman" w:cs="Times New Roman"/>
                <w:sz w:val="20"/>
              </w:rPr>
              <w:t>Internal rating</w:t>
            </w:r>
          </w:p>
        </w:tc>
        <w:tc>
          <w:tcPr>
            <w:tcW w:w="5698" w:type="dxa"/>
            <w:tcBorders>
              <w:bottom w:val="single" w:sz="4" w:space="0" w:color="auto"/>
            </w:tcBorders>
          </w:tcPr>
          <w:p w14:paraId="69483844" w14:textId="00297E79" w:rsidR="00B972F5" w:rsidRPr="008D5550" w:rsidRDefault="00517DD6" w:rsidP="008D5550">
            <w:pPr>
              <w:pStyle w:val="BodyText"/>
              <w:spacing w:before="120"/>
              <w:ind w:left="0"/>
              <w:jc w:val="both"/>
              <w:rPr>
                <w:rFonts w:ascii="Times New Roman" w:hAnsi="Times New Roman" w:cs="Times New Roman"/>
                <w:sz w:val="20"/>
                <w:szCs w:val="20"/>
              </w:rPr>
            </w:pPr>
            <w:ins w:id="91" w:author="Author">
              <w:r>
                <w:rPr>
                  <w:rFonts w:ascii="Times New Roman" w:hAnsi="Times New Roman" w:cs="Times New Roman"/>
                  <w:sz w:val="20"/>
                  <w:szCs w:val="20"/>
                </w:rPr>
                <w:t xml:space="preserve">Applicable at least </w:t>
              </w:r>
            </w:ins>
            <w:del w:id="92" w:author="Author">
              <w:r w:rsidR="00503E81" w:rsidRPr="0061769B" w:rsidDel="00517DD6">
                <w:rPr>
                  <w:rFonts w:ascii="Times New Roman" w:hAnsi="Times New Roman" w:cs="Times New Roman"/>
                  <w:sz w:val="20"/>
                  <w:szCs w:val="20"/>
                </w:rPr>
                <w:delText>Only applicable</w:delText>
              </w:r>
            </w:del>
            <w:r w:rsidR="00503E81" w:rsidRPr="0061769B">
              <w:rPr>
                <w:rFonts w:ascii="Times New Roman" w:hAnsi="Times New Roman" w:cs="Times New Roman"/>
                <w:sz w:val="20"/>
                <w:szCs w:val="20"/>
              </w:rPr>
              <w:t xml:space="preserve"> to CIC categories 1</w:t>
            </w:r>
            <w:r w:rsidR="00503E81" w:rsidRPr="00116328">
              <w:rPr>
                <w:rFonts w:ascii="Times New Roman" w:hAnsi="Times New Roman" w:cs="Times New Roman"/>
                <w:sz w:val="20"/>
                <w:szCs w:val="20"/>
              </w:rPr>
              <w:t xml:space="preserve">- Government bonds, 2 – Corporate bonds, 5 - Structured notes, 6 - </w:t>
            </w:r>
            <w:proofErr w:type="spellStart"/>
            <w:r w:rsidR="00503E81" w:rsidRPr="00116328">
              <w:rPr>
                <w:rFonts w:ascii="Times New Roman" w:hAnsi="Times New Roman" w:cs="Times New Roman"/>
                <w:sz w:val="20"/>
                <w:szCs w:val="20"/>
              </w:rPr>
              <w:t>Collateralised</w:t>
            </w:r>
            <w:proofErr w:type="spellEnd"/>
            <w:r w:rsidR="00503E81" w:rsidRPr="00116328">
              <w:rPr>
                <w:rFonts w:ascii="Times New Roman" w:hAnsi="Times New Roman" w:cs="Times New Roman"/>
                <w:sz w:val="20"/>
                <w:szCs w:val="20"/>
              </w:rPr>
              <w:t xml:space="preserve"> securities and 8 - Mortgages and Loans</w:t>
            </w:r>
            <w:r w:rsidR="00503E81" w:rsidRPr="0061769B">
              <w:rPr>
                <w:rFonts w:ascii="Times New Roman" w:hAnsi="Times New Roman" w:cs="Times New Roman"/>
                <w:sz w:val="20"/>
                <w:szCs w:val="20"/>
              </w:rPr>
              <w:t>,</w:t>
            </w:r>
            <w:r w:rsidR="000E1903">
              <w:rPr>
                <w:rFonts w:ascii="Times New Roman" w:hAnsi="Times New Roman" w:cs="Times New Roman"/>
                <w:sz w:val="20"/>
                <w:szCs w:val="20"/>
              </w:rPr>
              <w:t xml:space="preserve"> other than CIC 87 and CIC 88, where available</w:t>
            </w:r>
            <w:ins w:id="93" w:author="Author">
              <w:r>
                <w:rPr>
                  <w:rFonts w:ascii="Times New Roman" w:hAnsi="Times New Roman" w:cs="Times New Roman"/>
                  <w:sz w:val="20"/>
                  <w:szCs w:val="20"/>
                </w:rPr>
                <w:t>.</w:t>
              </w:r>
            </w:ins>
            <w:r w:rsidR="00503E81" w:rsidRPr="0061769B">
              <w:rPr>
                <w:rFonts w:ascii="Times New Roman" w:hAnsi="Times New Roman" w:cs="Times New Roman"/>
                <w:sz w:val="20"/>
                <w:szCs w:val="20"/>
              </w:rPr>
              <w:t xml:space="preserve"> </w:t>
            </w:r>
            <w:r w:rsidR="00B972F5" w:rsidRPr="008D5550">
              <w:rPr>
                <w:rFonts w:ascii="Times New Roman" w:hAnsi="Times New Roman" w:cs="Times New Roman"/>
                <w:sz w:val="20"/>
                <w:szCs w:val="20"/>
              </w:rPr>
              <w:t>Internal</w:t>
            </w:r>
            <w:r w:rsidR="00B972F5" w:rsidRPr="008D5550">
              <w:rPr>
                <w:rFonts w:ascii="Times New Roman" w:hAnsi="Times New Roman" w:cs="Times New Roman"/>
                <w:spacing w:val="-4"/>
                <w:sz w:val="20"/>
                <w:szCs w:val="20"/>
              </w:rPr>
              <w:t xml:space="preserve"> </w:t>
            </w:r>
            <w:r w:rsidR="00B972F5" w:rsidRPr="008D5550">
              <w:rPr>
                <w:rFonts w:ascii="Times New Roman" w:hAnsi="Times New Roman" w:cs="Times New Roman"/>
                <w:sz w:val="20"/>
                <w:szCs w:val="20"/>
              </w:rPr>
              <w:t>rating</w:t>
            </w:r>
            <w:r w:rsidR="00B972F5" w:rsidRPr="008D5550">
              <w:rPr>
                <w:rFonts w:ascii="Times New Roman" w:hAnsi="Times New Roman" w:cs="Times New Roman"/>
                <w:spacing w:val="-1"/>
                <w:sz w:val="20"/>
                <w:szCs w:val="20"/>
              </w:rPr>
              <w:t xml:space="preserve"> </w:t>
            </w:r>
            <w:r w:rsidR="00B972F5" w:rsidRPr="008D5550">
              <w:rPr>
                <w:rFonts w:ascii="Times New Roman" w:hAnsi="Times New Roman" w:cs="Times New Roman"/>
                <w:sz w:val="20"/>
                <w:szCs w:val="20"/>
              </w:rPr>
              <w:t>of</w:t>
            </w:r>
            <w:r w:rsidR="00B972F5" w:rsidRPr="008D5550">
              <w:rPr>
                <w:rFonts w:ascii="Times New Roman" w:hAnsi="Times New Roman" w:cs="Times New Roman"/>
                <w:spacing w:val="-3"/>
                <w:sz w:val="20"/>
                <w:szCs w:val="20"/>
              </w:rPr>
              <w:t xml:space="preserve"> </w:t>
            </w:r>
            <w:r w:rsidR="00B972F5" w:rsidRPr="008D5550">
              <w:rPr>
                <w:rFonts w:ascii="Times New Roman" w:hAnsi="Times New Roman" w:cs="Times New Roman"/>
                <w:sz w:val="20"/>
                <w:szCs w:val="20"/>
              </w:rPr>
              <w:t>assets</w:t>
            </w:r>
            <w:r w:rsidR="00B972F5" w:rsidRPr="008D5550">
              <w:rPr>
                <w:rFonts w:ascii="Times New Roman" w:hAnsi="Times New Roman" w:cs="Times New Roman"/>
                <w:spacing w:val="-1"/>
                <w:sz w:val="20"/>
                <w:szCs w:val="20"/>
              </w:rPr>
              <w:t xml:space="preserve"> </w:t>
            </w:r>
            <w:r w:rsidR="00B972F5" w:rsidRPr="008D5550">
              <w:rPr>
                <w:rFonts w:ascii="Times New Roman" w:hAnsi="Times New Roman" w:cs="Times New Roman"/>
                <w:sz w:val="20"/>
                <w:szCs w:val="20"/>
              </w:rPr>
              <w:t>for</w:t>
            </w:r>
            <w:r w:rsidR="00B972F5" w:rsidRPr="008D5550">
              <w:rPr>
                <w:rFonts w:ascii="Times New Roman" w:hAnsi="Times New Roman" w:cs="Times New Roman"/>
                <w:spacing w:val="-2"/>
                <w:sz w:val="20"/>
                <w:szCs w:val="20"/>
              </w:rPr>
              <w:t xml:space="preserve"> </w:t>
            </w:r>
            <w:r w:rsidR="00B972F5" w:rsidRPr="008D5550">
              <w:rPr>
                <w:rFonts w:ascii="Times New Roman" w:hAnsi="Times New Roman" w:cs="Times New Roman"/>
                <w:sz w:val="20"/>
                <w:szCs w:val="20"/>
              </w:rPr>
              <w:t>undertakings</w:t>
            </w:r>
            <w:r w:rsidR="00B972F5" w:rsidRPr="008D5550">
              <w:rPr>
                <w:rFonts w:ascii="Times New Roman" w:hAnsi="Times New Roman" w:cs="Times New Roman"/>
                <w:spacing w:val="-1"/>
                <w:sz w:val="20"/>
                <w:szCs w:val="20"/>
              </w:rPr>
              <w:t xml:space="preserve"> </w:t>
            </w:r>
            <w:r w:rsidR="00B972F5" w:rsidRPr="008D5550">
              <w:rPr>
                <w:rFonts w:ascii="Times New Roman" w:hAnsi="Times New Roman" w:cs="Times New Roman"/>
                <w:sz w:val="20"/>
                <w:szCs w:val="20"/>
              </w:rPr>
              <w:t>using internal</w:t>
            </w:r>
            <w:r w:rsidR="00B972F5" w:rsidRPr="008D5550">
              <w:rPr>
                <w:rFonts w:ascii="Times New Roman" w:hAnsi="Times New Roman" w:cs="Times New Roman"/>
                <w:spacing w:val="-1"/>
                <w:sz w:val="20"/>
                <w:szCs w:val="20"/>
              </w:rPr>
              <w:t xml:space="preserve"> </w:t>
            </w:r>
            <w:r w:rsidR="00B972F5" w:rsidRPr="008D5550">
              <w:rPr>
                <w:rFonts w:ascii="Times New Roman" w:hAnsi="Times New Roman" w:cs="Times New Roman"/>
                <w:spacing w:val="-2"/>
                <w:sz w:val="20"/>
                <w:szCs w:val="20"/>
              </w:rPr>
              <w:t>ratings.</w:t>
            </w:r>
          </w:p>
          <w:p w14:paraId="4A552135" w14:textId="2454176B" w:rsidR="00503E81" w:rsidRPr="008D5550" w:rsidRDefault="00B972F5" w:rsidP="008D5550">
            <w:pPr>
              <w:pStyle w:val="BodyText"/>
              <w:spacing w:before="120"/>
              <w:ind w:left="0" w:right="185"/>
              <w:jc w:val="both"/>
              <w:rPr>
                <w:rFonts w:ascii="Times New Roman" w:hAnsi="Times New Roman" w:cs="Times New Roman"/>
                <w:sz w:val="20"/>
                <w:szCs w:val="20"/>
              </w:rPr>
            </w:pPr>
            <w:r w:rsidRPr="008D5550">
              <w:rPr>
                <w:rFonts w:ascii="Times New Roman" w:hAnsi="Times New Roman" w:cs="Times New Roman"/>
                <w:sz w:val="20"/>
                <w:szCs w:val="20"/>
              </w:rPr>
              <w:t>For undertakings applying a matching adjustment the item shall be reported</w:t>
            </w:r>
            <w:r w:rsidRPr="008D5550">
              <w:rPr>
                <w:rFonts w:ascii="Times New Roman" w:hAnsi="Times New Roman" w:cs="Times New Roman"/>
                <w:spacing w:val="80"/>
                <w:sz w:val="20"/>
                <w:szCs w:val="20"/>
              </w:rPr>
              <w:t xml:space="preserve"> </w:t>
            </w:r>
            <w:r w:rsidRPr="008D5550">
              <w:rPr>
                <w:rFonts w:ascii="Times New Roman" w:hAnsi="Times New Roman" w:cs="Times New Roman"/>
                <w:sz w:val="20"/>
                <w:szCs w:val="20"/>
              </w:rPr>
              <w:t>to the extent</w:t>
            </w:r>
            <w:r w:rsidRPr="008D5550">
              <w:rPr>
                <w:rFonts w:ascii="Times New Roman" w:hAnsi="Times New Roman" w:cs="Times New Roman"/>
                <w:spacing w:val="-3"/>
                <w:sz w:val="20"/>
                <w:szCs w:val="20"/>
              </w:rPr>
              <w:t xml:space="preserve"> </w:t>
            </w:r>
            <w:r w:rsidRPr="008D5550">
              <w:rPr>
                <w:rFonts w:ascii="Times New Roman" w:hAnsi="Times New Roman" w:cs="Times New Roman"/>
                <w:sz w:val="20"/>
                <w:szCs w:val="20"/>
              </w:rPr>
              <w:t>that</w:t>
            </w:r>
            <w:r w:rsidRPr="008D5550">
              <w:rPr>
                <w:rFonts w:ascii="Times New Roman" w:hAnsi="Times New Roman" w:cs="Times New Roman"/>
                <w:spacing w:val="-3"/>
                <w:sz w:val="20"/>
                <w:szCs w:val="20"/>
              </w:rPr>
              <w:t xml:space="preserve"> </w:t>
            </w:r>
            <w:r w:rsidRPr="008D5550">
              <w:rPr>
                <w:rFonts w:ascii="Times New Roman" w:hAnsi="Times New Roman" w:cs="Times New Roman"/>
                <w:sz w:val="20"/>
                <w:szCs w:val="20"/>
              </w:rPr>
              <w:t>the</w:t>
            </w:r>
            <w:r w:rsidRPr="008D5550">
              <w:rPr>
                <w:rFonts w:ascii="Times New Roman" w:hAnsi="Times New Roman" w:cs="Times New Roman"/>
                <w:spacing w:val="-3"/>
                <w:sz w:val="20"/>
                <w:szCs w:val="20"/>
              </w:rPr>
              <w:t xml:space="preserve"> </w:t>
            </w:r>
            <w:r w:rsidRPr="008D5550">
              <w:rPr>
                <w:rFonts w:ascii="Times New Roman" w:hAnsi="Times New Roman" w:cs="Times New Roman"/>
                <w:sz w:val="20"/>
                <w:szCs w:val="20"/>
              </w:rPr>
              <w:t>internal</w:t>
            </w:r>
            <w:r w:rsidRPr="008D5550">
              <w:rPr>
                <w:rFonts w:ascii="Times New Roman" w:hAnsi="Times New Roman" w:cs="Times New Roman"/>
                <w:spacing w:val="-3"/>
                <w:sz w:val="20"/>
                <w:szCs w:val="20"/>
              </w:rPr>
              <w:t xml:space="preserve"> </w:t>
            </w:r>
            <w:r w:rsidRPr="008D5550">
              <w:rPr>
                <w:rFonts w:ascii="Times New Roman" w:hAnsi="Times New Roman" w:cs="Times New Roman"/>
                <w:sz w:val="20"/>
                <w:szCs w:val="20"/>
              </w:rPr>
              <w:t>ratings</w:t>
            </w:r>
            <w:r w:rsidRPr="008D5550">
              <w:rPr>
                <w:rFonts w:ascii="Times New Roman" w:hAnsi="Times New Roman" w:cs="Times New Roman"/>
                <w:spacing w:val="-3"/>
                <w:sz w:val="20"/>
                <w:szCs w:val="20"/>
              </w:rPr>
              <w:t xml:space="preserve"> </w:t>
            </w:r>
            <w:r w:rsidRPr="008D5550">
              <w:rPr>
                <w:rFonts w:ascii="Times New Roman" w:hAnsi="Times New Roman" w:cs="Times New Roman"/>
                <w:sz w:val="20"/>
                <w:szCs w:val="20"/>
              </w:rPr>
              <w:t>are</w:t>
            </w:r>
            <w:r w:rsidRPr="008D5550">
              <w:rPr>
                <w:rFonts w:ascii="Times New Roman" w:hAnsi="Times New Roman" w:cs="Times New Roman"/>
                <w:spacing w:val="-5"/>
                <w:sz w:val="20"/>
                <w:szCs w:val="20"/>
              </w:rPr>
              <w:t xml:space="preserve"> </w:t>
            </w:r>
            <w:r w:rsidRPr="008D5550">
              <w:rPr>
                <w:rFonts w:ascii="Times New Roman" w:hAnsi="Times New Roman" w:cs="Times New Roman"/>
                <w:sz w:val="20"/>
                <w:szCs w:val="20"/>
              </w:rPr>
              <w:t>used</w:t>
            </w:r>
            <w:r w:rsidRPr="008D5550">
              <w:rPr>
                <w:rFonts w:ascii="Times New Roman" w:hAnsi="Times New Roman" w:cs="Times New Roman"/>
                <w:spacing w:val="-3"/>
                <w:sz w:val="20"/>
                <w:szCs w:val="20"/>
              </w:rPr>
              <w:t xml:space="preserve"> </w:t>
            </w:r>
            <w:r w:rsidRPr="008D5550">
              <w:rPr>
                <w:rFonts w:ascii="Times New Roman" w:hAnsi="Times New Roman" w:cs="Times New Roman"/>
                <w:sz w:val="20"/>
                <w:szCs w:val="20"/>
              </w:rPr>
              <w:t>to</w:t>
            </w:r>
            <w:r w:rsidRPr="008D5550">
              <w:rPr>
                <w:rFonts w:ascii="Times New Roman" w:hAnsi="Times New Roman" w:cs="Times New Roman"/>
                <w:spacing w:val="-3"/>
                <w:sz w:val="20"/>
                <w:szCs w:val="20"/>
              </w:rPr>
              <w:t xml:space="preserve"> </w:t>
            </w:r>
            <w:r w:rsidRPr="008D5550">
              <w:rPr>
                <w:rFonts w:ascii="Times New Roman" w:hAnsi="Times New Roman" w:cs="Times New Roman"/>
                <w:sz w:val="20"/>
                <w:szCs w:val="20"/>
              </w:rPr>
              <w:t>calculate</w:t>
            </w:r>
            <w:r w:rsidRPr="008D5550">
              <w:rPr>
                <w:rFonts w:ascii="Times New Roman" w:hAnsi="Times New Roman" w:cs="Times New Roman"/>
                <w:spacing w:val="-4"/>
                <w:sz w:val="20"/>
                <w:szCs w:val="20"/>
              </w:rPr>
              <w:t xml:space="preserve"> </w:t>
            </w:r>
            <w:r w:rsidRPr="008D5550">
              <w:rPr>
                <w:rFonts w:ascii="Times New Roman" w:hAnsi="Times New Roman" w:cs="Times New Roman"/>
                <w:sz w:val="20"/>
                <w:szCs w:val="20"/>
              </w:rPr>
              <w:t>the</w:t>
            </w:r>
            <w:r w:rsidRPr="008D5550">
              <w:rPr>
                <w:rFonts w:ascii="Times New Roman" w:hAnsi="Times New Roman" w:cs="Times New Roman"/>
                <w:spacing w:val="-3"/>
                <w:sz w:val="20"/>
                <w:szCs w:val="20"/>
              </w:rPr>
              <w:t xml:space="preserve"> </w:t>
            </w:r>
            <w:r w:rsidRPr="008D5550">
              <w:rPr>
                <w:rFonts w:ascii="Times New Roman" w:hAnsi="Times New Roman" w:cs="Times New Roman"/>
                <w:sz w:val="20"/>
                <w:szCs w:val="20"/>
              </w:rPr>
              <w:t>fundamental</w:t>
            </w:r>
            <w:r w:rsidRPr="008D5550">
              <w:rPr>
                <w:rFonts w:ascii="Times New Roman" w:hAnsi="Times New Roman" w:cs="Times New Roman"/>
                <w:spacing w:val="-3"/>
                <w:sz w:val="20"/>
                <w:szCs w:val="20"/>
              </w:rPr>
              <w:t xml:space="preserve"> </w:t>
            </w:r>
            <w:r w:rsidRPr="008D5550">
              <w:rPr>
                <w:rFonts w:ascii="Times New Roman" w:hAnsi="Times New Roman" w:cs="Times New Roman"/>
                <w:sz w:val="20"/>
                <w:szCs w:val="20"/>
              </w:rPr>
              <w:t>spread</w:t>
            </w:r>
            <w:r w:rsidRPr="008D5550">
              <w:rPr>
                <w:rFonts w:ascii="Times New Roman" w:hAnsi="Times New Roman" w:cs="Times New Roman"/>
                <w:spacing w:val="-1"/>
                <w:sz w:val="20"/>
                <w:szCs w:val="20"/>
              </w:rPr>
              <w:t xml:space="preserve"> </w:t>
            </w:r>
            <w:r w:rsidRPr="008D5550">
              <w:rPr>
                <w:rFonts w:ascii="Times New Roman" w:hAnsi="Times New Roman" w:cs="Times New Roman"/>
                <w:sz w:val="20"/>
                <w:szCs w:val="20"/>
              </w:rPr>
              <w:t>referred</w:t>
            </w:r>
            <w:r w:rsidRPr="008D5550">
              <w:rPr>
                <w:rFonts w:ascii="Times New Roman" w:hAnsi="Times New Roman" w:cs="Times New Roman"/>
                <w:spacing w:val="-3"/>
                <w:sz w:val="20"/>
                <w:szCs w:val="20"/>
              </w:rPr>
              <w:t xml:space="preserve"> </w:t>
            </w:r>
            <w:r w:rsidRPr="008D5550">
              <w:rPr>
                <w:rFonts w:ascii="Times New Roman" w:hAnsi="Times New Roman" w:cs="Times New Roman"/>
                <w:sz w:val="20"/>
                <w:szCs w:val="20"/>
              </w:rPr>
              <w:t>to</w:t>
            </w:r>
            <w:r w:rsidRPr="008D5550">
              <w:rPr>
                <w:rFonts w:ascii="Times New Roman" w:hAnsi="Times New Roman" w:cs="Times New Roman"/>
                <w:spacing w:val="-3"/>
                <w:sz w:val="20"/>
                <w:szCs w:val="20"/>
              </w:rPr>
              <w:t xml:space="preserve"> </w:t>
            </w:r>
            <w:r w:rsidRPr="008D5550">
              <w:rPr>
                <w:rFonts w:ascii="Times New Roman" w:hAnsi="Times New Roman" w:cs="Times New Roman"/>
                <w:sz w:val="20"/>
                <w:szCs w:val="20"/>
              </w:rPr>
              <w:t>in article 77(c)(2).;</w:t>
            </w:r>
          </w:p>
        </w:tc>
      </w:tr>
      <w:tr w:rsidR="00503E81" w:rsidRPr="006C2F0D" w14:paraId="4A55213B" w14:textId="77777777" w:rsidTr="008D5550">
        <w:trPr>
          <w:trHeight w:val="1684"/>
        </w:trPr>
        <w:tc>
          <w:tcPr>
            <w:tcW w:w="1425" w:type="dxa"/>
            <w:tcBorders>
              <w:bottom w:val="single" w:sz="4" w:space="0" w:color="auto"/>
            </w:tcBorders>
            <w:hideMark/>
          </w:tcPr>
          <w:p w14:paraId="4A552137" w14:textId="77777777" w:rsidR="00503E81" w:rsidRPr="00566107" w:rsidRDefault="00503E81" w:rsidP="00372912">
            <w:pPr>
              <w:pStyle w:val="NoSpacing"/>
              <w:jc w:val="both"/>
              <w:rPr>
                <w:rFonts w:ascii="Times New Roman" w:hAnsi="Times New Roman" w:cs="Times New Roman"/>
                <w:sz w:val="20"/>
                <w:szCs w:val="20"/>
              </w:rPr>
            </w:pPr>
            <w:r w:rsidRPr="00A157FB">
              <w:rPr>
                <w:rFonts w:ascii="Times New Roman" w:hAnsi="Times New Roman" w:cs="Times New Roman"/>
                <w:sz w:val="20"/>
              </w:rPr>
              <w:t>C0</w:t>
            </w:r>
            <w:r>
              <w:rPr>
                <w:rFonts w:ascii="Times New Roman" w:hAnsi="Times New Roman" w:cs="Times New Roman"/>
                <w:sz w:val="20"/>
              </w:rPr>
              <w:t>36</w:t>
            </w:r>
            <w:r w:rsidRPr="00A157FB">
              <w:rPr>
                <w:rFonts w:ascii="Times New Roman" w:hAnsi="Times New Roman" w:cs="Times New Roman"/>
                <w:sz w:val="20"/>
              </w:rPr>
              <w:t>0</w:t>
            </w:r>
          </w:p>
        </w:tc>
        <w:tc>
          <w:tcPr>
            <w:tcW w:w="1944" w:type="dxa"/>
            <w:tcBorders>
              <w:bottom w:val="single" w:sz="4" w:space="0" w:color="auto"/>
            </w:tcBorders>
            <w:hideMark/>
          </w:tcPr>
          <w:p w14:paraId="4A552138" w14:textId="77777777" w:rsidR="00503E81" w:rsidRPr="00566107" w:rsidRDefault="00503E81" w:rsidP="00372912">
            <w:pPr>
              <w:spacing w:after="200" w:line="276" w:lineRule="auto"/>
              <w:jc w:val="both"/>
              <w:rPr>
                <w:rFonts w:ascii="Times New Roman" w:hAnsi="Times New Roman" w:cs="Times New Roman"/>
                <w:sz w:val="20"/>
                <w:szCs w:val="20"/>
              </w:rPr>
            </w:pPr>
            <w:r w:rsidRPr="00566107">
              <w:rPr>
                <w:rFonts w:ascii="Times New Roman" w:hAnsi="Times New Roman" w:cs="Times New Roman"/>
                <w:sz w:val="20"/>
                <w:szCs w:val="20"/>
              </w:rPr>
              <w:t>Duration</w:t>
            </w:r>
          </w:p>
        </w:tc>
        <w:tc>
          <w:tcPr>
            <w:tcW w:w="5698" w:type="dxa"/>
            <w:tcBorders>
              <w:bottom w:val="single" w:sz="4" w:space="0" w:color="auto"/>
            </w:tcBorders>
            <w:hideMark/>
          </w:tcPr>
          <w:p w14:paraId="4A552139" w14:textId="7CD5B709" w:rsidR="00503E81" w:rsidRPr="00566107" w:rsidRDefault="00503E81" w:rsidP="00372912">
            <w:pPr>
              <w:spacing w:after="200" w:line="276" w:lineRule="auto"/>
              <w:jc w:val="both"/>
              <w:rPr>
                <w:rFonts w:ascii="Times New Roman" w:hAnsi="Times New Roman" w:cs="Times New Roman"/>
                <w:sz w:val="20"/>
                <w:szCs w:val="20"/>
              </w:rPr>
            </w:pPr>
            <w:r w:rsidRPr="00566107">
              <w:rPr>
                <w:rFonts w:ascii="Times New Roman" w:hAnsi="Times New Roman" w:cs="Times New Roman"/>
                <w:sz w:val="20"/>
                <w:szCs w:val="20"/>
              </w:rPr>
              <w:t>Only applies to CIC categories 1</w:t>
            </w:r>
            <w:r w:rsidRPr="00116328">
              <w:rPr>
                <w:rFonts w:ascii="Times New Roman" w:hAnsi="Times New Roman" w:cs="Times New Roman"/>
                <w:sz w:val="20"/>
                <w:szCs w:val="20"/>
              </w:rPr>
              <w:t>– Government bonds, 2 – Corporate bonds, 4 – Collective Investments Undertakings</w:t>
            </w:r>
            <w:r w:rsidRPr="00566107">
              <w:rPr>
                <w:rFonts w:ascii="Times New Roman" w:hAnsi="Times New Roman" w:cs="Times New Roman"/>
                <w:sz w:val="20"/>
                <w:szCs w:val="20"/>
              </w:rPr>
              <w:t xml:space="preserve"> </w:t>
            </w:r>
            <w:r w:rsidR="00C6690D">
              <w:rPr>
                <w:rFonts w:ascii="Times New Roman" w:hAnsi="Times New Roman" w:cs="Times New Roman"/>
                <w:sz w:val="20"/>
                <w:szCs w:val="20"/>
              </w:rPr>
              <w:t>2,</w:t>
            </w:r>
            <w:r w:rsidR="008F32DF">
              <w:rPr>
                <w:rFonts w:ascii="Times New Roman" w:hAnsi="Times New Roman" w:cs="Times New Roman"/>
                <w:sz w:val="20"/>
                <w:szCs w:val="20"/>
              </w:rPr>
              <w:t xml:space="preserve"> </w:t>
            </w:r>
            <w:r w:rsidR="00C6690D">
              <w:rPr>
                <w:rFonts w:ascii="Times New Roman" w:hAnsi="Times New Roman" w:cs="Times New Roman"/>
                <w:sz w:val="20"/>
                <w:szCs w:val="20"/>
              </w:rPr>
              <w:t xml:space="preserve">4 </w:t>
            </w:r>
            <w:r w:rsidRPr="00566107">
              <w:rPr>
                <w:rFonts w:ascii="Times New Roman" w:hAnsi="Times New Roman" w:cs="Times New Roman"/>
                <w:sz w:val="20"/>
                <w:szCs w:val="20"/>
              </w:rPr>
              <w:t>(when applicable, e.g. for collective investment undertaking mainly invested in bonds), 5</w:t>
            </w:r>
            <w:r w:rsidRPr="00116328">
              <w:rPr>
                <w:rFonts w:ascii="Times New Roman" w:hAnsi="Times New Roman" w:cs="Times New Roman"/>
                <w:sz w:val="20"/>
                <w:szCs w:val="20"/>
              </w:rPr>
              <w:t>– Structured notes</w:t>
            </w:r>
            <w:r w:rsidRPr="00566107">
              <w:rPr>
                <w:rFonts w:ascii="Times New Roman" w:hAnsi="Times New Roman" w:cs="Times New Roman"/>
                <w:sz w:val="20"/>
                <w:szCs w:val="20"/>
              </w:rPr>
              <w:t xml:space="preserve"> and 6</w:t>
            </w:r>
            <w:r w:rsidRPr="00116328">
              <w:rPr>
                <w:rFonts w:ascii="Times New Roman" w:hAnsi="Times New Roman" w:cs="Times New Roman"/>
                <w:sz w:val="20"/>
                <w:szCs w:val="20"/>
              </w:rPr>
              <w:t>– Collateralised securities</w:t>
            </w:r>
            <w:r w:rsidRPr="00566107">
              <w:rPr>
                <w:rFonts w:ascii="Times New Roman" w:hAnsi="Times New Roman" w:cs="Times New Roman"/>
                <w:sz w:val="20"/>
                <w:szCs w:val="20"/>
              </w:rPr>
              <w:t>.</w:t>
            </w:r>
          </w:p>
          <w:p w14:paraId="4A55213A" w14:textId="104B316A" w:rsidR="00503E81" w:rsidRPr="00566107" w:rsidRDefault="00503E81" w:rsidP="00372912">
            <w:pPr>
              <w:spacing w:after="200" w:line="276" w:lineRule="auto"/>
              <w:jc w:val="both"/>
              <w:rPr>
                <w:rFonts w:ascii="Times New Roman" w:hAnsi="Times New Roman" w:cs="Times New Roman"/>
                <w:sz w:val="20"/>
                <w:szCs w:val="20"/>
              </w:rPr>
            </w:pPr>
            <w:r w:rsidRPr="00566107">
              <w:rPr>
                <w:rFonts w:ascii="Times New Roman" w:hAnsi="Times New Roman" w:cs="Times New Roman"/>
                <w:sz w:val="20"/>
                <w:szCs w:val="20"/>
              </w:rPr>
              <w:t>Asset duration, defined as the ’residual modified duration’</w:t>
            </w:r>
            <w:r w:rsidRPr="00D25245">
              <w:rPr>
                <w:rFonts w:ascii="Times New Roman" w:hAnsi="Times New Roman" w:cs="Times New Roman"/>
                <w:sz w:val="20"/>
                <w:szCs w:val="20"/>
              </w:rPr>
              <w:t xml:space="preserve"> (modified duration calculated based on the remaining time for maturity of the security, counted from the reporting reference date)</w:t>
            </w:r>
            <w:r w:rsidRPr="00566107">
              <w:rPr>
                <w:rFonts w:ascii="Times New Roman" w:hAnsi="Times New Roman" w:cs="Times New Roman"/>
                <w:sz w:val="20"/>
                <w:szCs w:val="20"/>
              </w:rPr>
              <w:t>. For assets without fixed maturity the first call date shall be used</w:t>
            </w:r>
            <w:r>
              <w:t xml:space="preserve"> </w:t>
            </w:r>
            <w:r w:rsidRPr="00116328">
              <w:rPr>
                <w:rFonts w:ascii="Times New Roman" w:hAnsi="Times New Roman" w:cs="Times New Roman"/>
                <w:sz w:val="20"/>
                <w:szCs w:val="20"/>
              </w:rPr>
              <w:t>but the probability of the call option being exercised shall be taken into account</w:t>
            </w:r>
            <w:r w:rsidRPr="00566107">
              <w:rPr>
                <w:rFonts w:ascii="Times New Roman" w:hAnsi="Times New Roman" w:cs="Times New Roman"/>
                <w:sz w:val="20"/>
                <w:szCs w:val="20"/>
              </w:rPr>
              <w:t>. The duration shall be calculated based on economic value.</w:t>
            </w:r>
          </w:p>
        </w:tc>
      </w:tr>
      <w:tr w:rsidR="00503E81" w:rsidRPr="006C2F0D" w14:paraId="4A552141" w14:textId="77777777" w:rsidTr="008D5550">
        <w:trPr>
          <w:trHeight w:val="1173"/>
        </w:trPr>
        <w:tc>
          <w:tcPr>
            <w:tcW w:w="1425" w:type="dxa"/>
            <w:tcBorders>
              <w:bottom w:val="single" w:sz="4" w:space="0" w:color="auto"/>
            </w:tcBorders>
          </w:tcPr>
          <w:p w14:paraId="4A55213C" w14:textId="77777777" w:rsidR="00503E81" w:rsidRPr="00A157FB" w:rsidRDefault="00503E81" w:rsidP="00372912">
            <w:pPr>
              <w:pStyle w:val="NoSpacing"/>
              <w:jc w:val="both"/>
              <w:rPr>
                <w:rFonts w:ascii="Times New Roman" w:hAnsi="Times New Roman" w:cs="Times New Roman"/>
                <w:sz w:val="20"/>
              </w:rPr>
            </w:pPr>
            <w:r>
              <w:rPr>
                <w:rFonts w:ascii="Times New Roman" w:hAnsi="Times New Roman" w:cs="Times New Roman"/>
                <w:sz w:val="20"/>
                <w:szCs w:val="20"/>
              </w:rPr>
              <w:t>C0370</w:t>
            </w:r>
          </w:p>
        </w:tc>
        <w:tc>
          <w:tcPr>
            <w:tcW w:w="1944" w:type="dxa"/>
            <w:tcBorders>
              <w:bottom w:val="single" w:sz="4" w:space="0" w:color="auto"/>
            </w:tcBorders>
          </w:tcPr>
          <w:p w14:paraId="4A55213D" w14:textId="77777777" w:rsidR="00503E81" w:rsidRPr="006C2F0D" w:rsidRDefault="00503E81" w:rsidP="00372912">
            <w:pPr>
              <w:spacing w:after="200" w:line="276" w:lineRule="auto"/>
              <w:jc w:val="both"/>
              <w:rPr>
                <w:rFonts w:ascii="Times New Roman" w:hAnsi="Times New Roman" w:cs="Times New Roman"/>
                <w:sz w:val="20"/>
                <w:szCs w:val="20"/>
              </w:rPr>
            </w:pPr>
            <w:r w:rsidRPr="0061769B">
              <w:rPr>
                <w:rFonts w:ascii="Times New Roman" w:hAnsi="Times New Roman" w:cs="Times New Roman"/>
                <w:sz w:val="20"/>
                <w:szCs w:val="20"/>
              </w:rPr>
              <w:t>Unit Solvency II price</w:t>
            </w:r>
          </w:p>
        </w:tc>
        <w:tc>
          <w:tcPr>
            <w:tcW w:w="5698" w:type="dxa"/>
            <w:tcBorders>
              <w:bottom w:val="single" w:sz="4" w:space="0" w:color="auto"/>
            </w:tcBorders>
          </w:tcPr>
          <w:p w14:paraId="4A55213E" w14:textId="77777777" w:rsidR="00503E81" w:rsidRPr="0061769B" w:rsidRDefault="00503E81" w:rsidP="00372912">
            <w:pPr>
              <w:spacing w:after="200" w:line="276" w:lineRule="auto"/>
              <w:jc w:val="both"/>
              <w:rPr>
                <w:rFonts w:ascii="Times New Roman" w:hAnsi="Times New Roman" w:cs="Times New Roman"/>
                <w:sz w:val="20"/>
                <w:szCs w:val="20"/>
              </w:rPr>
            </w:pPr>
            <w:r w:rsidRPr="0061769B">
              <w:rPr>
                <w:rFonts w:ascii="Times New Roman" w:hAnsi="Times New Roman" w:cs="Times New Roman"/>
                <w:sz w:val="20"/>
                <w:szCs w:val="20"/>
              </w:rPr>
              <w:t>Amount in</w:t>
            </w:r>
            <w:r>
              <w:rPr>
                <w:rFonts w:ascii="Times New Roman" w:hAnsi="Times New Roman" w:cs="Times New Roman"/>
                <w:sz w:val="20"/>
                <w:szCs w:val="20"/>
              </w:rPr>
              <w:t xml:space="preserve"> reporting</w:t>
            </w:r>
            <w:r w:rsidRPr="0061769B">
              <w:rPr>
                <w:rFonts w:ascii="Times New Roman" w:hAnsi="Times New Roman" w:cs="Times New Roman"/>
                <w:sz w:val="20"/>
                <w:szCs w:val="20"/>
              </w:rPr>
              <w:t xml:space="preserve"> currency for </w:t>
            </w:r>
            <w:r>
              <w:rPr>
                <w:rFonts w:ascii="Times New Roman" w:hAnsi="Times New Roman" w:cs="Times New Roman"/>
                <w:sz w:val="20"/>
                <w:szCs w:val="20"/>
              </w:rPr>
              <w:t xml:space="preserve">the </w:t>
            </w:r>
            <w:r w:rsidRPr="0061769B">
              <w:rPr>
                <w:rFonts w:ascii="Times New Roman" w:hAnsi="Times New Roman" w:cs="Times New Roman"/>
                <w:sz w:val="20"/>
                <w:szCs w:val="20"/>
              </w:rPr>
              <w:t>asset</w:t>
            </w:r>
            <w:r>
              <w:rPr>
                <w:rFonts w:ascii="Times New Roman" w:hAnsi="Times New Roman" w:cs="Times New Roman"/>
                <w:sz w:val="20"/>
                <w:szCs w:val="20"/>
              </w:rPr>
              <w:t>, if relevant</w:t>
            </w:r>
            <w:r w:rsidRPr="0061769B">
              <w:rPr>
                <w:rFonts w:ascii="Times New Roman" w:hAnsi="Times New Roman" w:cs="Times New Roman"/>
                <w:sz w:val="20"/>
                <w:szCs w:val="20"/>
              </w:rPr>
              <w:t xml:space="preserve"> .</w:t>
            </w:r>
          </w:p>
          <w:p w14:paraId="4A55213F" w14:textId="77777777" w:rsidR="00503E81" w:rsidRDefault="00503E81" w:rsidP="00372912">
            <w:pPr>
              <w:spacing w:after="200" w:line="276" w:lineRule="auto"/>
              <w:jc w:val="both"/>
              <w:rPr>
                <w:rFonts w:ascii="Times New Roman" w:hAnsi="Times New Roman" w:cs="Times New Roman"/>
                <w:sz w:val="20"/>
                <w:szCs w:val="20"/>
              </w:rPr>
            </w:pPr>
            <w:r>
              <w:rPr>
                <w:rFonts w:ascii="Times New Roman" w:hAnsi="Times New Roman" w:cs="Times New Roman"/>
                <w:sz w:val="20"/>
                <w:szCs w:val="20"/>
              </w:rPr>
              <w:t>T</w:t>
            </w:r>
            <w:r w:rsidRPr="001A743E">
              <w:rPr>
                <w:rFonts w:ascii="Times New Roman" w:hAnsi="Times New Roman" w:cs="Times New Roman"/>
                <w:sz w:val="20"/>
                <w:szCs w:val="20"/>
              </w:rPr>
              <w:t xml:space="preserve">his </w:t>
            </w:r>
            <w:r>
              <w:rPr>
                <w:rFonts w:ascii="Times New Roman" w:hAnsi="Times New Roman" w:cs="Times New Roman"/>
                <w:sz w:val="20"/>
                <w:szCs w:val="20"/>
              </w:rPr>
              <w:t>item</w:t>
            </w:r>
            <w:r w:rsidRPr="001A743E">
              <w:rPr>
                <w:rFonts w:ascii="Times New Roman" w:hAnsi="Times New Roman" w:cs="Times New Roman"/>
                <w:sz w:val="20"/>
                <w:szCs w:val="20"/>
              </w:rPr>
              <w:t xml:space="preserve"> </w:t>
            </w:r>
            <w:r>
              <w:rPr>
                <w:rFonts w:ascii="Times New Roman" w:hAnsi="Times New Roman" w:cs="Times New Roman"/>
                <w:sz w:val="20"/>
                <w:szCs w:val="20"/>
              </w:rPr>
              <w:t>shall</w:t>
            </w:r>
            <w:r w:rsidRPr="001A743E">
              <w:rPr>
                <w:rFonts w:ascii="Times New Roman" w:hAnsi="Times New Roman" w:cs="Times New Roman"/>
                <w:sz w:val="20"/>
                <w:szCs w:val="20"/>
              </w:rPr>
              <w:t xml:space="preserve"> be </w:t>
            </w:r>
            <w:r>
              <w:rPr>
                <w:rFonts w:ascii="Times New Roman" w:hAnsi="Times New Roman" w:cs="Times New Roman"/>
                <w:sz w:val="20"/>
                <w:szCs w:val="20"/>
              </w:rPr>
              <w:t>reported</w:t>
            </w:r>
            <w:r w:rsidRPr="001A743E">
              <w:rPr>
                <w:rFonts w:ascii="Times New Roman" w:hAnsi="Times New Roman" w:cs="Times New Roman"/>
                <w:sz w:val="20"/>
                <w:szCs w:val="20"/>
              </w:rPr>
              <w:t xml:space="preserve"> if a "quantity" (C0130) has been provided in the first part of the template ("Information on positions held").</w:t>
            </w:r>
          </w:p>
          <w:p w14:paraId="4A552140" w14:textId="77777777" w:rsidR="00503E81" w:rsidRPr="006C2F0D" w:rsidRDefault="00503E81" w:rsidP="00372912">
            <w:pPr>
              <w:spacing w:after="200" w:line="276" w:lineRule="auto"/>
              <w:jc w:val="both"/>
              <w:rPr>
                <w:rFonts w:ascii="Times New Roman" w:hAnsi="Times New Roman" w:cs="Times New Roman"/>
                <w:sz w:val="20"/>
                <w:szCs w:val="20"/>
              </w:rPr>
            </w:pPr>
            <w:r w:rsidRPr="00EF5482">
              <w:rPr>
                <w:rFonts w:ascii="Times New Roman" w:hAnsi="Times New Roman" w:cs="Times New Roman"/>
                <w:sz w:val="20"/>
                <w:szCs w:val="20"/>
              </w:rPr>
              <w:t xml:space="preserve">This item shall not be reported if item Unit percentage of </w:t>
            </w:r>
            <w:proofErr w:type="spellStart"/>
            <w:r w:rsidRPr="00EF5482">
              <w:rPr>
                <w:rFonts w:ascii="Times New Roman" w:hAnsi="Times New Roman" w:cs="Times New Roman"/>
                <w:sz w:val="20"/>
                <w:szCs w:val="20"/>
              </w:rPr>
              <w:t>par amount</w:t>
            </w:r>
            <w:proofErr w:type="spellEnd"/>
            <w:r w:rsidRPr="00EF5482">
              <w:rPr>
                <w:rFonts w:ascii="Times New Roman" w:hAnsi="Times New Roman" w:cs="Times New Roman"/>
                <w:sz w:val="20"/>
                <w:szCs w:val="20"/>
              </w:rPr>
              <w:t xml:space="preserve"> Solvency II price</w:t>
            </w:r>
            <w:r w:rsidRPr="00EF5482" w:rsidDel="00B13507">
              <w:rPr>
                <w:rFonts w:ascii="Times New Roman" w:hAnsi="Times New Roman" w:cs="Times New Roman"/>
                <w:sz w:val="20"/>
                <w:szCs w:val="20"/>
              </w:rPr>
              <w:t xml:space="preserve"> </w:t>
            </w:r>
            <w:r>
              <w:rPr>
                <w:rFonts w:ascii="Times New Roman" w:hAnsi="Times New Roman" w:cs="Times New Roman"/>
                <w:sz w:val="20"/>
                <w:szCs w:val="20"/>
              </w:rPr>
              <w:t xml:space="preserve">(C0380) </w:t>
            </w:r>
            <w:r w:rsidRPr="00EF5482">
              <w:rPr>
                <w:rFonts w:ascii="Times New Roman" w:hAnsi="Times New Roman" w:cs="Times New Roman"/>
                <w:sz w:val="20"/>
                <w:szCs w:val="20"/>
              </w:rPr>
              <w:t>is reported.</w:t>
            </w:r>
          </w:p>
        </w:tc>
      </w:tr>
      <w:tr w:rsidR="00503E81" w:rsidRPr="006C2F0D" w14:paraId="4A552147" w14:textId="77777777" w:rsidTr="008D5550">
        <w:trPr>
          <w:trHeight w:val="2198"/>
        </w:trPr>
        <w:tc>
          <w:tcPr>
            <w:tcW w:w="1425" w:type="dxa"/>
            <w:tcBorders>
              <w:bottom w:val="single" w:sz="4" w:space="0" w:color="auto"/>
            </w:tcBorders>
          </w:tcPr>
          <w:p w14:paraId="4A552142" w14:textId="77777777" w:rsidR="00503E81" w:rsidRDefault="00503E81" w:rsidP="00372912">
            <w:pPr>
              <w:pStyle w:val="NoSpacing"/>
              <w:jc w:val="both"/>
              <w:rPr>
                <w:rFonts w:ascii="Times New Roman" w:hAnsi="Times New Roman" w:cs="Times New Roman"/>
                <w:sz w:val="20"/>
              </w:rPr>
            </w:pPr>
            <w:r>
              <w:rPr>
                <w:rFonts w:ascii="Times New Roman" w:hAnsi="Times New Roman" w:cs="Times New Roman"/>
                <w:sz w:val="20"/>
                <w:szCs w:val="20"/>
              </w:rPr>
              <w:t>C0380</w:t>
            </w:r>
          </w:p>
        </w:tc>
        <w:tc>
          <w:tcPr>
            <w:tcW w:w="1944" w:type="dxa"/>
            <w:tcBorders>
              <w:bottom w:val="single" w:sz="4" w:space="0" w:color="auto"/>
            </w:tcBorders>
          </w:tcPr>
          <w:p w14:paraId="4A552143" w14:textId="77777777" w:rsidR="00503E81" w:rsidRPr="006C2F0D" w:rsidRDefault="00503E81" w:rsidP="00372912">
            <w:pPr>
              <w:spacing w:after="200" w:line="276" w:lineRule="auto"/>
              <w:jc w:val="both"/>
              <w:rPr>
                <w:rFonts w:ascii="Times New Roman" w:hAnsi="Times New Roman" w:cs="Times New Roman"/>
                <w:sz w:val="20"/>
                <w:szCs w:val="20"/>
              </w:rPr>
            </w:pPr>
            <w:r w:rsidRPr="0061769B">
              <w:rPr>
                <w:rFonts w:ascii="Times New Roman" w:hAnsi="Times New Roman" w:cs="Times New Roman"/>
                <w:sz w:val="20"/>
                <w:szCs w:val="20"/>
              </w:rPr>
              <w:t xml:space="preserve">Unit percentage of </w:t>
            </w:r>
            <w:proofErr w:type="spellStart"/>
            <w:r w:rsidRPr="0061769B">
              <w:rPr>
                <w:rFonts w:ascii="Times New Roman" w:hAnsi="Times New Roman" w:cs="Times New Roman"/>
                <w:sz w:val="20"/>
                <w:szCs w:val="20"/>
              </w:rPr>
              <w:t>par amount</w:t>
            </w:r>
            <w:proofErr w:type="spellEnd"/>
            <w:r w:rsidRPr="0061769B">
              <w:rPr>
                <w:rFonts w:ascii="Times New Roman" w:hAnsi="Times New Roman" w:cs="Times New Roman"/>
                <w:sz w:val="20"/>
                <w:szCs w:val="20"/>
              </w:rPr>
              <w:t xml:space="preserve"> Solvency II price</w:t>
            </w:r>
          </w:p>
        </w:tc>
        <w:tc>
          <w:tcPr>
            <w:tcW w:w="5698" w:type="dxa"/>
            <w:tcBorders>
              <w:bottom w:val="single" w:sz="4" w:space="0" w:color="auto"/>
            </w:tcBorders>
          </w:tcPr>
          <w:p w14:paraId="4A552144" w14:textId="77777777" w:rsidR="00503E81" w:rsidRPr="0061769B" w:rsidRDefault="00503E81" w:rsidP="00372912">
            <w:pPr>
              <w:spacing w:after="200" w:line="276" w:lineRule="auto"/>
              <w:jc w:val="both"/>
              <w:rPr>
                <w:rFonts w:ascii="Times New Roman" w:hAnsi="Times New Roman" w:cs="Times New Roman"/>
                <w:sz w:val="20"/>
                <w:szCs w:val="20"/>
              </w:rPr>
            </w:pPr>
            <w:r w:rsidRPr="0061769B">
              <w:rPr>
                <w:rFonts w:ascii="Times New Roman" w:hAnsi="Times New Roman" w:cs="Times New Roman"/>
                <w:sz w:val="20"/>
                <w:szCs w:val="20"/>
              </w:rPr>
              <w:t xml:space="preserve">Amount in percentage of par value, clean price without accrued interest, for </w:t>
            </w:r>
            <w:r>
              <w:rPr>
                <w:rFonts w:ascii="Times New Roman" w:hAnsi="Times New Roman" w:cs="Times New Roman"/>
                <w:sz w:val="20"/>
                <w:szCs w:val="20"/>
              </w:rPr>
              <w:t xml:space="preserve">the </w:t>
            </w:r>
            <w:r w:rsidRPr="0061769B">
              <w:rPr>
                <w:rFonts w:ascii="Times New Roman" w:hAnsi="Times New Roman" w:cs="Times New Roman"/>
                <w:sz w:val="20"/>
                <w:szCs w:val="20"/>
              </w:rPr>
              <w:t>asset</w:t>
            </w:r>
            <w:r>
              <w:rPr>
                <w:rFonts w:ascii="Times New Roman" w:hAnsi="Times New Roman" w:cs="Times New Roman"/>
                <w:sz w:val="20"/>
                <w:szCs w:val="20"/>
              </w:rPr>
              <w:t>, if relevant</w:t>
            </w:r>
            <w:r w:rsidRPr="0061769B">
              <w:rPr>
                <w:rFonts w:ascii="Times New Roman" w:hAnsi="Times New Roman" w:cs="Times New Roman"/>
                <w:sz w:val="20"/>
                <w:szCs w:val="20"/>
              </w:rPr>
              <w:t>.</w:t>
            </w:r>
          </w:p>
          <w:p w14:paraId="4A552145" w14:textId="77777777" w:rsidR="00503E81" w:rsidRPr="00A372F8" w:rsidRDefault="00503E81" w:rsidP="00372912">
            <w:pPr>
              <w:spacing w:after="200" w:line="276" w:lineRule="auto"/>
              <w:jc w:val="both"/>
              <w:rPr>
                <w:rFonts w:ascii="Times New Roman" w:hAnsi="Times New Roman" w:cs="Times New Roman"/>
                <w:sz w:val="20"/>
                <w:szCs w:val="20"/>
              </w:rPr>
            </w:pPr>
            <w:r w:rsidRPr="00A372F8">
              <w:rPr>
                <w:rFonts w:ascii="Times New Roman" w:hAnsi="Times New Roman" w:cs="Times New Roman"/>
                <w:sz w:val="20"/>
                <w:szCs w:val="20"/>
              </w:rPr>
              <w:t>This item shall be reported if a "</w:t>
            </w:r>
            <w:proofErr w:type="spellStart"/>
            <w:r w:rsidRPr="00A372F8">
              <w:rPr>
                <w:rFonts w:ascii="Times New Roman" w:hAnsi="Times New Roman" w:cs="Times New Roman"/>
                <w:sz w:val="20"/>
                <w:szCs w:val="20"/>
              </w:rPr>
              <w:t>par amount</w:t>
            </w:r>
            <w:proofErr w:type="spellEnd"/>
            <w:r w:rsidRPr="00A372F8">
              <w:rPr>
                <w:rFonts w:ascii="Times New Roman" w:hAnsi="Times New Roman" w:cs="Times New Roman"/>
                <w:sz w:val="20"/>
                <w:szCs w:val="20"/>
              </w:rPr>
              <w:t>" information (C0140) has been provided in the first part of the template ("Information on positions held").</w:t>
            </w:r>
          </w:p>
          <w:p w14:paraId="4A552146" w14:textId="77777777" w:rsidR="00503E81" w:rsidRPr="006C2F0D" w:rsidRDefault="00503E81" w:rsidP="00372912">
            <w:pPr>
              <w:spacing w:after="200" w:line="276" w:lineRule="auto"/>
              <w:jc w:val="both"/>
              <w:rPr>
                <w:rFonts w:ascii="Times New Roman" w:hAnsi="Times New Roman" w:cs="Times New Roman"/>
                <w:sz w:val="20"/>
                <w:szCs w:val="20"/>
              </w:rPr>
            </w:pPr>
            <w:r w:rsidRPr="00A372F8">
              <w:rPr>
                <w:rFonts w:ascii="Times New Roman" w:hAnsi="Times New Roman" w:cs="Times New Roman"/>
                <w:sz w:val="20"/>
                <w:szCs w:val="20"/>
              </w:rPr>
              <w:t>This item shall not be reported if item Unit Solvency II price (C0370)</w:t>
            </w:r>
            <w:r w:rsidRPr="00A372F8" w:rsidDel="00B13507">
              <w:rPr>
                <w:rFonts w:ascii="Times New Roman" w:hAnsi="Times New Roman" w:cs="Times New Roman"/>
                <w:sz w:val="20"/>
                <w:szCs w:val="20"/>
              </w:rPr>
              <w:t xml:space="preserve"> </w:t>
            </w:r>
            <w:r w:rsidRPr="00A372F8">
              <w:rPr>
                <w:rFonts w:ascii="Times New Roman" w:hAnsi="Times New Roman" w:cs="Times New Roman"/>
                <w:sz w:val="20"/>
                <w:szCs w:val="20"/>
              </w:rPr>
              <w:t>is reported.</w:t>
            </w:r>
          </w:p>
        </w:tc>
      </w:tr>
      <w:tr w:rsidR="00503E81" w:rsidRPr="006C2F0D" w14:paraId="6AF1AF88" w14:textId="77777777" w:rsidTr="008D5550">
        <w:trPr>
          <w:trHeight w:val="245"/>
        </w:trPr>
        <w:tc>
          <w:tcPr>
            <w:tcW w:w="1425" w:type="dxa"/>
            <w:tcBorders>
              <w:bottom w:val="single" w:sz="4" w:space="0" w:color="auto"/>
            </w:tcBorders>
          </w:tcPr>
          <w:p w14:paraId="5D3D8359" w14:textId="2DDBBCF2" w:rsidR="00503E81" w:rsidRDefault="00503E81" w:rsidP="00372912">
            <w:pPr>
              <w:pStyle w:val="NoSpacing"/>
              <w:jc w:val="both"/>
              <w:rPr>
                <w:rFonts w:ascii="Times New Roman" w:hAnsi="Times New Roman" w:cs="Times New Roman"/>
                <w:sz w:val="20"/>
                <w:szCs w:val="20"/>
              </w:rPr>
            </w:pPr>
          </w:p>
          <w:p w14:paraId="63A46690" w14:textId="70A18588" w:rsidR="00C6690D" w:rsidRDefault="00C6690D" w:rsidP="00372912">
            <w:pPr>
              <w:pStyle w:val="NoSpacing"/>
              <w:jc w:val="both"/>
              <w:rPr>
                <w:rFonts w:ascii="Times New Roman" w:hAnsi="Times New Roman" w:cs="Times New Roman"/>
                <w:sz w:val="20"/>
                <w:szCs w:val="20"/>
              </w:rPr>
            </w:pPr>
            <w:r>
              <w:rPr>
                <w:rFonts w:ascii="Times New Roman" w:hAnsi="Times New Roman" w:cs="Times New Roman"/>
                <w:sz w:val="20"/>
                <w:szCs w:val="20"/>
              </w:rPr>
              <w:t>C0381</w:t>
            </w:r>
          </w:p>
        </w:tc>
        <w:tc>
          <w:tcPr>
            <w:tcW w:w="1944" w:type="dxa"/>
            <w:tcBorders>
              <w:bottom w:val="single" w:sz="4" w:space="0" w:color="auto"/>
            </w:tcBorders>
          </w:tcPr>
          <w:p w14:paraId="3FF775D9" w14:textId="61EC604F" w:rsidR="00C6690D" w:rsidRDefault="00C6690D" w:rsidP="00372912">
            <w:pPr>
              <w:spacing w:after="200" w:line="276" w:lineRule="auto"/>
              <w:jc w:val="both"/>
              <w:rPr>
                <w:rFonts w:ascii="Times New Roman" w:hAnsi="Times New Roman" w:cs="Times New Roman"/>
                <w:sz w:val="20"/>
                <w:szCs w:val="20"/>
              </w:rPr>
            </w:pPr>
          </w:p>
          <w:p w14:paraId="34FF8BE3" w14:textId="5E058F25" w:rsidR="00C6690D" w:rsidRPr="0061769B" w:rsidRDefault="00C6690D" w:rsidP="00372912">
            <w:pPr>
              <w:spacing w:after="200" w:line="276" w:lineRule="auto"/>
              <w:jc w:val="both"/>
              <w:rPr>
                <w:rFonts w:ascii="Times New Roman" w:hAnsi="Times New Roman" w:cs="Times New Roman"/>
                <w:sz w:val="20"/>
                <w:szCs w:val="20"/>
              </w:rPr>
            </w:pPr>
            <w:r>
              <w:rPr>
                <w:rFonts w:ascii="Times New Roman" w:hAnsi="Times New Roman" w:cs="Times New Roman"/>
                <w:sz w:val="20"/>
                <w:szCs w:val="20"/>
              </w:rPr>
              <w:t>Issue date</w:t>
            </w:r>
          </w:p>
        </w:tc>
        <w:tc>
          <w:tcPr>
            <w:tcW w:w="5698" w:type="dxa"/>
            <w:tcBorders>
              <w:bottom w:val="single" w:sz="4" w:space="0" w:color="auto"/>
            </w:tcBorders>
          </w:tcPr>
          <w:p w14:paraId="7B00F7BE" w14:textId="77777777" w:rsidR="00C6690D" w:rsidRPr="008D5550" w:rsidRDefault="00C6690D" w:rsidP="008D5550">
            <w:pPr>
              <w:pStyle w:val="TableParagraph"/>
              <w:spacing w:before="121"/>
              <w:ind w:left="0"/>
              <w:jc w:val="both"/>
              <w:rPr>
                <w:sz w:val="20"/>
                <w:szCs w:val="20"/>
              </w:rPr>
            </w:pPr>
            <w:r w:rsidRPr="008D5550">
              <w:rPr>
                <w:sz w:val="20"/>
                <w:szCs w:val="20"/>
              </w:rPr>
              <w:t>The</w:t>
            </w:r>
            <w:r w:rsidRPr="008D5550">
              <w:rPr>
                <w:spacing w:val="-3"/>
                <w:sz w:val="20"/>
                <w:szCs w:val="20"/>
              </w:rPr>
              <w:t xml:space="preserve"> </w:t>
            </w:r>
            <w:r w:rsidRPr="008D5550">
              <w:rPr>
                <w:sz w:val="20"/>
                <w:szCs w:val="20"/>
              </w:rPr>
              <w:t>date on</w:t>
            </w:r>
            <w:r w:rsidRPr="008D5550">
              <w:rPr>
                <w:spacing w:val="-1"/>
                <w:sz w:val="20"/>
                <w:szCs w:val="20"/>
              </w:rPr>
              <w:t xml:space="preserve"> </w:t>
            </w:r>
            <w:r w:rsidRPr="008D5550">
              <w:rPr>
                <w:sz w:val="20"/>
                <w:szCs w:val="20"/>
              </w:rPr>
              <w:t>which the</w:t>
            </w:r>
            <w:r w:rsidRPr="008D5550">
              <w:rPr>
                <w:spacing w:val="-2"/>
                <w:sz w:val="20"/>
                <w:szCs w:val="20"/>
              </w:rPr>
              <w:t xml:space="preserve"> </w:t>
            </w:r>
            <w:r w:rsidRPr="008D5550">
              <w:rPr>
                <w:sz w:val="20"/>
                <w:szCs w:val="20"/>
              </w:rPr>
              <w:t xml:space="preserve">instrument was </w:t>
            </w:r>
            <w:r w:rsidRPr="008D5550">
              <w:rPr>
                <w:spacing w:val="-2"/>
                <w:sz w:val="20"/>
                <w:szCs w:val="20"/>
              </w:rPr>
              <w:t>issued.</w:t>
            </w:r>
          </w:p>
          <w:p w14:paraId="6F2D1AE6" w14:textId="77777777" w:rsidR="00C6690D" w:rsidRPr="008D5550" w:rsidRDefault="00C6690D" w:rsidP="008D5550">
            <w:pPr>
              <w:pStyle w:val="TableParagraph"/>
              <w:ind w:left="0" w:right="99"/>
              <w:jc w:val="both"/>
              <w:rPr>
                <w:sz w:val="20"/>
                <w:szCs w:val="20"/>
              </w:rPr>
            </w:pPr>
            <w:r w:rsidRPr="008D5550">
              <w:rPr>
                <w:sz w:val="20"/>
                <w:szCs w:val="20"/>
              </w:rPr>
              <w:t>This item shall be reported for CIC category 8 and for the following</w:t>
            </w:r>
            <w:r w:rsidRPr="008D5550">
              <w:rPr>
                <w:spacing w:val="-2"/>
                <w:sz w:val="20"/>
                <w:szCs w:val="20"/>
              </w:rPr>
              <w:t xml:space="preserve"> </w:t>
            </w:r>
            <w:r w:rsidRPr="008D5550">
              <w:rPr>
                <w:sz w:val="20"/>
                <w:szCs w:val="20"/>
              </w:rPr>
              <w:t>CIC</w:t>
            </w:r>
            <w:r w:rsidRPr="008D5550">
              <w:rPr>
                <w:spacing w:val="-2"/>
                <w:sz w:val="20"/>
                <w:szCs w:val="20"/>
              </w:rPr>
              <w:t xml:space="preserve"> </w:t>
            </w:r>
            <w:r w:rsidRPr="008D5550">
              <w:rPr>
                <w:sz w:val="20"/>
                <w:szCs w:val="20"/>
              </w:rPr>
              <w:t>categories if</w:t>
            </w:r>
            <w:r w:rsidRPr="008D5550">
              <w:rPr>
                <w:spacing w:val="-3"/>
                <w:sz w:val="20"/>
                <w:szCs w:val="20"/>
              </w:rPr>
              <w:t xml:space="preserve"> </w:t>
            </w:r>
            <w:r w:rsidRPr="008D5550">
              <w:rPr>
                <w:sz w:val="20"/>
                <w:szCs w:val="20"/>
              </w:rPr>
              <w:t>the</w:t>
            </w:r>
            <w:r w:rsidRPr="008D5550">
              <w:rPr>
                <w:spacing w:val="-3"/>
                <w:sz w:val="20"/>
                <w:szCs w:val="20"/>
              </w:rPr>
              <w:t xml:space="preserve"> </w:t>
            </w:r>
            <w:r w:rsidRPr="008D5550">
              <w:rPr>
                <w:sz w:val="20"/>
                <w:szCs w:val="20"/>
              </w:rPr>
              <w:t>instruments</w:t>
            </w:r>
            <w:r w:rsidRPr="008D5550">
              <w:rPr>
                <w:spacing w:val="-2"/>
                <w:sz w:val="20"/>
                <w:szCs w:val="20"/>
              </w:rPr>
              <w:t xml:space="preserve"> </w:t>
            </w:r>
            <w:r w:rsidRPr="008D5550">
              <w:rPr>
                <w:sz w:val="20"/>
                <w:szCs w:val="20"/>
              </w:rPr>
              <w:t>do</w:t>
            </w:r>
            <w:r w:rsidRPr="008D5550">
              <w:rPr>
                <w:spacing w:val="-2"/>
                <w:sz w:val="20"/>
                <w:szCs w:val="20"/>
              </w:rPr>
              <w:t xml:space="preserve"> </w:t>
            </w:r>
            <w:r w:rsidRPr="008D5550">
              <w:rPr>
                <w:sz w:val="20"/>
                <w:szCs w:val="20"/>
              </w:rPr>
              <w:t>not have</w:t>
            </w:r>
            <w:r w:rsidRPr="008D5550">
              <w:rPr>
                <w:spacing w:val="-3"/>
                <w:sz w:val="20"/>
                <w:szCs w:val="20"/>
              </w:rPr>
              <w:t xml:space="preserve"> </w:t>
            </w:r>
            <w:r w:rsidRPr="008D5550">
              <w:rPr>
                <w:sz w:val="20"/>
                <w:szCs w:val="20"/>
              </w:rPr>
              <w:t>an ISIN code (i.e. if item Asset ID Code (C0040) does not start with ISIN/ or CAU/ISIN/):</w:t>
            </w:r>
          </w:p>
          <w:p w14:paraId="306DD288" w14:textId="77777777" w:rsidR="00C6690D" w:rsidRPr="008D5550" w:rsidRDefault="00C6690D" w:rsidP="00372912">
            <w:pPr>
              <w:pStyle w:val="TableParagraph"/>
              <w:numPr>
                <w:ilvl w:val="0"/>
                <w:numId w:val="22"/>
              </w:numPr>
              <w:tabs>
                <w:tab w:val="left" w:pos="827"/>
              </w:tabs>
              <w:spacing w:before="118"/>
              <w:jc w:val="both"/>
              <w:rPr>
                <w:sz w:val="20"/>
                <w:szCs w:val="20"/>
              </w:rPr>
            </w:pPr>
            <w:r w:rsidRPr="008D5550">
              <w:rPr>
                <w:sz w:val="20"/>
                <w:szCs w:val="20"/>
              </w:rPr>
              <w:t>CIC</w:t>
            </w:r>
            <w:r w:rsidRPr="008D5550">
              <w:rPr>
                <w:spacing w:val="-1"/>
                <w:sz w:val="20"/>
                <w:szCs w:val="20"/>
              </w:rPr>
              <w:t xml:space="preserve"> </w:t>
            </w:r>
            <w:r w:rsidRPr="008D5550">
              <w:rPr>
                <w:sz w:val="20"/>
                <w:szCs w:val="20"/>
              </w:rPr>
              <w:t>category</w:t>
            </w:r>
            <w:r w:rsidRPr="008D5550">
              <w:rPr>
                <w:spacing w:val="-2"/>
                <w:sz w:val="20"/>
                <w:szCs w:val="20"/>
              </w:rPr>
              <w:t xml:space="preserve"> </w:t>
            </w:r>
            <w:r w:rsidRPr="008D5550">
              <w:rPr>
                <w:sz w:val="20"/>
                <w:szCs w:val="20"/>
              </w:rPr>
              <w:t>1 –</w:t>
            </w:r>
            <w:r w:rsidRPr="008D5550">
              <w:rPr>
                <w:spacing w:val="-1"/>
                <w:sz w:val="20"/>
                <w:szCs w:val="20"/>
              </w:rPr>
              <w:t xml:space="preserve"> </w:t>
            </w:r>
            <w:r w:rsidRPr="008D5550">
              <w:rPr>
                <w:sz w:val="20"/>
                <w:szCs w:val="20"/>
              </w:rPr>
              <w:t xml:space="preserve">Government </w:t>
            </w:r>
            <w:r w:rsidRPr="008D5550">
              <w:rPr>
                <w:spacing w:val="-2"/>
                <w:sz w:val="20"/>
                <w:szCs w:val="20"/>
              </w:rPr>
              <w:t>bonds;</w:t>
            </w:r>
          </w:p>
          <w:p w14:paraId="00327152" w14:textId="77777777" w:rsidR="00C6690D" w:rsidRPr="008D5550" w:rsidRDefault="00C6690D" w:rsidP="00372912">
            <w:pPr>
              <w:pStyle w:val="TableParagraph"/>
              <w:numPr>
                <w:ilvl w:val="0"/>
                <w:numId w:val="22"/>
              </w:numPr>
              <w:tabs>
                <w:tab w:val="left" w:pos="827"/>
              </w:tabs>
              <w:jc w:val="both"/>
              <w:rPr>
                <w:sz w:val="20"/>
                <w:szCs w:val="20"/>
              </w:rPr>
            </w:pPr>
            <w:r w:rsidRPr="008D5550">
              <w:rPr>
                <w:sz w:val="20"/>
                <w:szCs w:val="20"/>
              </w:rPr>
              <w:t>CIC</w:t>
            </w:r>
            <w:r w:rsidRPr="008D5550">
              <w:rPr>
                <w:spacing w:val="-2"/>
                <w:sz w:val="20"/>
                <w:szCs w:val="20"/>
              </w:rPr>
              <w:t xml:space="preserve"> </w:t>
            </w:r>
            <w:r w:rsidRPr="008D5550">
              <w:rPr>
                <w:sz w:val="20"/>
                <w:szCs w:val="20"/>
              </w:rPr>
              <w:t>category</w:t>
            </w:r>
            <w:r w:rsidRPr="008D5550">
              <w:rPr>
                <w:spacing w:val="-2"/>
                <w:sz w:val="20"/>
                <w:szCs w:val="20"/>
              </w:rPr>
              <w:t xml:space="preserve"> </w:t>
            </w:r>
            <w:r w:rsidRPr="008D5550">
              <w:rPr>
                <w:sz w:val="20"/>
                <w:szCs w:val="20"/>
              </w:rPr>
              <w:t>2 –</w:t>
            </w:r>
            <w:r w:rsidRPr="008D5550">
              <w:rPr>
                <w:spacing w:val="-1"/>
                <w:sz w:val="20"/>
                <w:szCs w:val="20"/>
              </w:rPr>
              <w:t xml:space="preserve"> </w:t>
            </w:r>
            <w:r w:rsidRPr="008D5550">
              <w:rPr>
                <w:sz w:val="20"/>
                <w:szCs w:val="20"/>
              </w:rPr>
              <w:t>Corporate</w:t>
            </w:r>
            <w:r w:rsidRPr="008D5550">
              <w:rPr>
                <w:spacing w:val="-1"/>
                <w:sz w:val="20"/>
                <w:szCs w:val="20"/>
              </w:rPr>
              <w:t xml:space="preserve"> </w:t>
            </w:r>
            <w:r w:rsidRPr="008D5550">
              <w:rPr>
                <w:spacing w:val="-2"/>
                <w:sz w:val="20"/>
                <w:szCs w:val="20"/>
              </w:rPr>
              <w:t>bonds;</w:t>
            </w:r>
          </w:p>
          <w:p w14:paraId="2A31F5F6" w14:textId="77777777" w:rsidR="00C6690D" w:rsidRPr="008D5550" w:rsidRDefault="00C6690D" w:rsidP="00372912">
            <w:pPr>
              <w:pStyle w:val="TableParagraph"/>
              <w:numPr>
                <w:ilvl w:val="0"/>
                <w:numId w:val="22"/>
              </w:numPr>
              <w:tabs>
                <w:tab w:val="left" w:pos="827"/>
              </w:tabs>
              <w:jc w:val="both"/>
              <w:rPr>
                <w:sz w:val="20"/>
                <w:szCs w:val="20"/>
              </w:rPr>
            </w:pPr>
            <w:r w:rsidRPr="008D5550">
              <w:rPr>
                <w:sz w:val="20"/>
                <w:szCs w:val="20"/>
              </w:rPr>
              <w:t>CIC</w:t>
            </w:r>
            <w:r w:rsidRPr="008D5550">
              <w:rPr>
                <w:spacing w:val="-2"/>
                <w:sz w:val="20"/>
                <w:szCs w:val="20"/>
              </w:rPr>
              <w:t xml:space="preserve"> </w:t>
            </w:r>
            <w:r w:rsidRPr="008D5550">
              <w:rPr>
                <w:sz w:val="20"/>
                <w:szCs w:val="20"/>
              </w:rPr>
              <w:t>category</w:t>
            </w:r>
            <w:r w:rsidRPr="008D5550">
              <w:rPr>
                <w:spacing w:val="-2"/>
                <w:sz w:val="20"/>
                <w:szCs w:val="20"/>
              </w:rPr>
              <w:t xml:space="preserve"> </w:t>
            </w:r>
            <w:r w:rsidRPr="008D5550">
              <w:rPr>
                <w:sz w:val="20"/>
                <w:szCs w:val="20"/>
              </w:rPr>
              <w:t>5 –</w:t>
            </w:r>
            <w:r w:rsidRPr="008D5550">
              <w:rPr>
                <w:spacing w:val="-1"/>
                <w:sz w:val="20"/>
                <w:szCs w:val="20"/>
              </w:rPr>
              <w:t xml:space="preserve"> </w:t>
            </w:r>
            <w:r w:rsidRPr="008D5550">
              <w:rPr>
                <w:sz w:val="20"/>
                <w:szCs w:val="20"/>
              </w:rPr>
              <w:t>Structured</w:t>
            </w:r>
            <w:r w:rsidRPr="008D5550">
              <w:rPr>
                <w:spacing w:val="-1"/>
                <w:sz w:val="20"/>
                <w:szCs w:val="20"/>
              </w:rPr>
              <w:t xml:space="preserve"> </w:t>
            </w:r>
            <w:r w:rsidRPr="008D5550">
              <w:rPr>
                <w:sz w:val="20"/>
                <w:szCs w:val="20"/>
              </w:rPr>
              <w:t>notes</w:t>
            </w:r>
            <w:r w:rsidRPr="008D5550">
              <w:rPr>
                <w:spacing w:val="-1"/>
                <w:sz w:val="20"/>
                <w:szCs w:val="20"/>
              </w:rPr>
              <w:t xml:space="preserve"> </w:t>
            </w:r>
            <w:r w:rsidRPr="008D5550">
              <w:rPr>
                <w:spacing w:val="-5"/>
                <w:sz w:val="20"/>
                <w:szCs w:val="20"/>
              </w:rPr>
              <w:t>and</w:t>
            </w:r>
          </w:p>
          <w:p w14:paraId="59B5A76C" w14:textId="77777777" w:rsidR="00C6690D" w:rsidRPr="008D5550" w:rsidRDefault="00C6690D" w:rsidP="00372912">
            <w:pPr>
              <w:pStyle w:val="TableParagraph"/>
              <w:numPr>
                <w:ilvl w:val="0"/>
                <w:numId w:val="22"/>
              </w:numPr>
              <w:tabs>
                <w:tab w:val="left" w:pos="827"/>
              </w:tabs>
              <w:jc w:val="both"/>
              <w:rPr>
                <w:sz w:val="20"/>
                <w:szCs w:val="20"/>
              </w:rPr>
            </w:pPr>
            <w:r w:rsidRPr="008D5550">
              <w:rPr>
                <w:sz w:val="20"/>
                <w:szCs w:val="20"/>
              </w:rPr>
              <w:t>CIC</w:t>
            </w:r>
            <w:r w:rsidRPr="008D5550">
              <w:rPr>
                <w:spacing w:val="-2"/>
                <w:sz w:val="20"/>
                <w:szCs w:val="20"/>
              </w:rPr>
              <w:t xml:space="preserve"> </w:t>
            </w:r>
            <w:r w:rsidRPr="008D5550">
              <w:rPr>
                <w:sz w:val="20"/>
                <w:szCs w:val="20"/>
              </w:rPr>
              <w:t>category</w:t>
            </w:r>
            <w:r w:rsidRPr="008D5550">
              <w:rPr>
                <w:spacing w:val="-3"/>
                <w:sz w:val="20"/>
                <w:szCs w:val="20"/>
              </w:rPr>
              <w:t xml:space="preserve"> </w:t>
            </w:r>
            <w:r w:rsidRPr="008D5550">
              <w:rPr>
                <w:sz w:val="20"/>
                <w:szCs w:val="20"/>
              </w:rPr>
              <w:t>6 –</w:t>
            </w:r>
            <w:r w:rsidRPr="008D5550">
              <w:rPr>
                <w:spacing w:val="-2"/>
                <w:sz w:val="20"/>
                <w:szCs w:val="20"/>
              </w:rPr>
              <w:t xml:space="preserve"> </w:t>
            </w:r>
            <w:proofErr w:type="spellStart"/>
            <w:r w:rsidRPr="008D5550">
              <w:rPr>
                <w:sz w:val="20"/>
                <w:szCs w:val="20"/>
              </w:rPr>
              <w:t>Collateralised</w:t>
            </w:r>
            <w:proofErr w:type="spellEnd"/>
            <w:r w:rsidRPr="008D5550">
              <w:rPr>
                <w:spacing w:val="-1"/>
                <w:sz w:val="20"/>
                <w:szCs w:val="20"/>
              </w:rPr>
              <w:t xml:space="preserve"> </w:t>
            </w:r>
            <w:r w:rsidRPr="008D5550">
              <w:rPr>
                <w:spacing w:val="-2"/>
                <w:sz w:val="20"/>
                <w:szCs w:val="20"/>
              </w:rPr>
              <w:t>securities.</w:t>
            </w:r>
          </w:p>
          <w:p w14:paraId="4AA65AAE" w14:textId="28E4C648" w:rsidR="00C6690D" w:rsidRPr="0061769B" w:rsidRDefault="00C6690D" w:rsidP="00372912">
            <w:pPr>
              <w:spacing w:after="200" w:line="276" w:lineRule="auto"/>
              <w:jc w:val="both"/>
              <w:rPr>
                <w:rFonts w:ascii="Times New Roman" w:hAnsi="Times New Roman" w:cs="Times New Roman"/>
                <w:sz w:val="20"/>
                <w:szCs w:val="20"/>
              </w:rPr>
            </w:pPr>
            <w:r w:rsidRPr="008D5550">
              <w:rPr>
                <w:rFonts w:ascii="Times New Roman" w:hAnsi="Times New Roman" w:cs="Times New Roman"/>
                <w:sz w:val="20"/>
                <w:szCs w:val="20"/>
              </w:rPr>
              <w:lastRenderedPageBreak/>
              <w:t>For loans and mortgages to individuals, included within</w:t>
            </w:r>
            <w:r>
              <w:rPr>
                <w:sz w:val="24"/>
              </w:rPr>
              <w:t xml:space="preserve"> </w:t>
            </w:r>
            <w:r w:rsidRPr="008D5550">
              <w:rPr>
                <w:rFonts w:ascii="Times New Roman" w:hAnsi="Times New Roman" w:cs="Times New Roman"/>
                <w:sz w:val="20"/>
                <w:szCs w:val="20"/>
              </w:rPr>
              <w:t>CIC category 8 – Mortgages and Loans, the weighted</w:t>
            </w:r>
            <w:r w:rsidRPr="008D5550">
              <w:rPr>
                <w:rFonts w:ascii="Times New Roman" w:hAnsi="Times New Roman" w:cs="Times New Roman"/>
                <w:spacing w:val="40"/>
                <w:sz w:val="20"/>
                <w:szCs w:val="20"/>
              </w:rPr>
              <w:t xml:space="preserve"> </w:t>
            </w:r>
            <w:r w:rsidRPr="008D5550">
              <w:rPr>
                <w:rFonts w:ascii="Times New Roman" w:hAnsi="Times New Roman" w:cs="Times New Roman"/>
                <w:sz w:val="20"/>
                <w:szCs w:val="20"/>
              </w:rPr>
              <w:t>issue date (based on the</w:t>
            </w:r>
            <w:r w:rsidRPr="008D5550">
              <w:rPr>
                <w:sz w:val="20"/>
                <w:szCs w:val="20"/>
              </w:rPr>
              <w:t xml:space="preserve"> loan </w:t>
            </w:r>
            <w:r w:rsidRPr="008D5550">
              <w:rPr>
                <w:rFonts w:ascii="Times New Roman" w:hAnsi="Times New Roman" w:cs="Times New Roman"/>
                <w:sz w:val="20"/>
                <w:szCs w:val="20"/>
              </w:rPr>
              <w:t>amount) is to be reported.</w:t>
            </w:r>
          </w:p>
        </w:tc>
      </w:tr>
      <w:tr w:rsidR="00503E81" w:rsidRPr="006C2F0D" w14:paraId="4A552151" w14:textId="77777777" w:rsidTr="008D5550">
        <w:trPr>
          <w:trHeight w:val="629"/>
        </w:trPr>
        <w:tc>
          <w:tcPr>
            <w:tcW w:w="1425" w:type="dxa"/>
            <w:tcBorders>
              <w:bottom w:val="single" w:sz="4" w:space="0" w:color="auto"/>
            </w:tcBorders>
          </w:tcPr>
          <w:p w14:paraId="4A552148" w14:textId="77777777" w:rsidR="00503E81" w:rsidRDefault="00503E81" w:rsidP="00372912">
            <w:pPr>
              <w:pStyle w:val="NoSpacing"/>
              <w:jc w:val="both"/>
              <w:rPr>
                <w:rFonts w:ascii="Times New Roman" w:hAnsi="Times New Roman" w:cs="Times New Roman"/>
                <w:sz w:val="20"/>
              </w:rPr>
            </w:pPr>
            <w:r>
              <w:rPr>
                <w:rFonts w:ascii="Times New Roman" w:hAnsi="Times New Roman" w:cs="Times New Roman"/>
                <w:sz w:val="20"/>
                <w:szCs w:val="20"/>
              </w:rPr>
              <w:lastRenderedPageBreak/>
              <w:t>C0390</w:t>
            </w:r>
          </w:p>
        </w:tc>
        <w:tc>
          <w:tcPr>
            <w:tcW w:w="1944" w:type="dxa"/>
            <w:tcBorders>
              <w:bottom w:val="single" w:sz="4" w:space="0" w:color="auto"/>
            </w:tcBorders>
          </w:tcPr>
          <w:p w14:paraId="4A552149" w14:textId="77777777" w:rsidR="00503E81" w:rsidRPr="006C2F0D" w:rsidRDefault="00503E81" w:rsidP="00372912">
            <w:pPr>
              <w:spacing w:after="200" w:line="276" w:lineRule="auto"/>
              <w:jc w:val="both"/>
              <w:rPr>
                <w:rFonts w:ascii="Times New Roman" w:hAnsi="Times New Roman" w:cs="Times New Roman"/>
                <w:sz w:val="20"/>
                <w:szCs w:val="20"/>
              </w:rPr>
            </w:pPr>
            <w:r w:rsidRPr="0061769B">
              <w:rPr>
                <w:rFonts w:ascii="Times New Roman" w:hAnsi="Times New Roman" w:cs="Times New Roman"/>
                <w:sz w:val="20"/>
                <w:szCs w:val="20"/>
              </w:rPr>
              <w:t>Maturity date</w:t>
            </w:r>
          </w:p>
        </w:tc>
        <w:tc>
          <w:tcPr>
            <w:tcW w:w="5698" w:type="dxa"/>
            <w:tcBorders>
              <w:bottom w:val="single" w:sz="4" w:space="0" w:color="auto"/>
            </w:tcBorders>
          </w:tcPr>
          <w:p w14:paraId="4A55214A" w14:textId="2254046E" w:rsidR="00503E81" w:rsidRPr="0061769B" w:rsidRDefault="00503E81" w:rsidP="00372912">
            <w:pPr>
              <w:spacing w:after="200" w:line="276" w:lineRule="auto"/>
              <w:jc w:val="both"/>
              <w:rPr>
                <w:rFonts w:ascii="Times New Roman" w:hAnsi="Times New Roman" w:cs="Times New Roman"/>
                <w:sz w:val="20"/>
                <w:szCs w:val="20"/>
              </w:rPr>
            </w:pPr>
            <w:r w:rsidRPr="0061769B">
              <w:rPr>
                <w:rFonts w:ascii="Times New Roman" w:hAnsi="Times New Roman" w:cs="Times New Roman"/>
                <w:sz w:val="20"/>
                <w:szCs w:val="20"/>
              </w:rPr>
              <w:t>Only applicable for CIC categories 1</w:t>
            </w:r>
            <w:r w:rsidRPr="00116328">
              <w:rPr>
                <w:rFonts w:ascii="Times New Roman" w:hAnsi="Times New Roman" w:cs="Times New Roman"/>
                <w:sz w:val="20"/>
                <w:szCs w:val="20"/>
              </w:rPr>
              <w:t xml:space="preserve">– Government bonds, 2 – Corporate bonds, 5 – Structured notes, 6 – Collateralised securities, and 8 – Mortgages and Loans, </w:t>
            </w:r>
            <w:r w:rsidRPr="0061769B">
              <w:rPr>
                <w:rFonts w:ascii="Times New Roman" w:hAnsi="Times New Roman" w:cs="Times New Roman"/>
                <w:sz w:val="20"/>
                <w:szCs w:val="20"/>
              </w:rPr>
              <w:t xml:space="preserve"> </w:t>
            </w:r>
            <w:r w:rsidR="00F77FF2">
              <w:rPr>
                <w:rFonts w:ascii="Times New Roman" w:hAnsi="Times New Roman" w:cs="Times New Roman"/>
                <w:sz w:val="20"/>
                <w:szCs w:val="20"/>
              </w:rPr>
              <w:t xml:space="preserve">2,5,6, and 8, </w:t>
            </w:r>
            <w:r w:rsidRPr="0061769B">
              <w:rPr>
                <w:rFonts w:ascii="Times New Roman" w:hAnsi="Times New Roman" w:cs="Times New Roman"/>
                <w:sz w:val="20"/>
                <w:szCs w:val="20"/>
              </w:rPr>
              <w:t>CIC 74</w:t>
            </w:r>
            <w:r>
              <w:rPr>
                <w:rFonts w:ascii="Times New Roman" w:hAnsi="Times New Roman" w:cs="Times New Roman"/>
                <w:sz w:val="20"/>
                <w:szCs w:val="20"/>
              </w:rPr>
              <w:t xml:space="preserve"> and CIC 79</w:t>
            </w:r>
            <w:r w:rsidRPr="0061769B">
              <w:rPr>
                <w:rFonts w:ascii="Times New Roman" w:hAnsi="Times New Roman" w:cs="Times New Roman"/>
                <w:sz w:val="20"/>
                <w:szCs w:val="20"/>
              </w:rPr>
              <w:t>.</w:t>
            </w:r>
          </w:p>
          <w:p w14:paraId="4A55214B" w14:textId="77777777" w:rsidR="00503E81" w:rsidRPr="0061769B" w:rsidRDefault="00503E81" w:rsidP="00372912">
            <w:pPr>
              <w:spacing w:after="200" w:line="276" w:lineRule="auto"/>
              <w:jc w:val="both"/>
              <w:rPr>
                <w:rFonts w:ascii="Times New Roman" w:hAnsi="Times New Roman" w:cs="Times New Roman"/>
                <w:sz w:val="20"/>
                <w:szCs w:val="20"/>
              </w:rPr>
            </w:pPr>
            <w:r>
              <w:rPr>
                <w:rFonts w:ascii="Times New Roman" w:hAnsi="Times New Roman" w:cs="Times New Roman"/>
                <w:sz w:val="20"/>
                <w:szCs w:val="20"/>
              </w:rPr>
              <w:t>I</w:t>
            </w:r>
            <w:r w:rsidRPr="0061769B">
              <w:rPr>
                <w:rFonts w:ascii="Times New Roman" w:hAnsi="Times New Roman" w:cs="Times New Roman"/>
                <w:sz w:val="20"/>
                <w:szCs w:val="20"/>
              </w:rPr>
              <w:t>dentify the ISO 8601 (</w:t>
            </w:r>
            <w:proofErr w:type="spellStart"/>
            <w:r w:rsidRPr="0061769B">
              <w:rPr>
                <w:rFonts w:ascii="Times New Roman" w:hAnsi="Times New Roman" w:cs="Times New Roman"/>
                <w:sz w:val="20"/>
                <w:szCs w:val="20"/>
              </w:rPr>
              <w:t>yyyy</w:t>
            </w:r>
            <w:proofErr w:type="spellEnd"/>
            <w:r w:rsidRPr="0061769B">
              <w:rPr>
                <w:rFonts w:ascii="Times New Roman" w:hAnsi="Times New Roman" w:cs="Times New Roman"/>
                <w:sz w:val="20"/>
                <w:szCs w:val="20"/>
              </w:rPr>
              <w:t xml:space="preserve">-mm-dd) code of the maturity date. </w:t>
            </w:r>
          </w:p>
          <w:p w14:paraId="4A55214C" w14:textId="77777777" w:rsidR="00503E81" w:rsidRDefault="00503E81" w:rsidP="00372912">
            <w:pPr>
              <w:jc w:val="both"/>
              <w:rPr>
                <w:rFonts w:ascii="Times New Roman" w:hAnsi="Times New Roman" w:cs="Times New Roman"/>
                <w:sz w:val="20"/>
                <w:szCs w:val="20"/>
              </w:rPr>
            </w:pPr>
            <w:r>
              <w:rPr>
                <w:rFonts w:ascii="Times New Roman" w:hAnsi="Times New Roman" w:cs="Times New Roman"/>
                <w:sz w:val="20"/>
                <w:szCs w:val="20"/>
              </w:rPr>
              <w:t>It c</w:t>
            </w:r>
            <w:r w:rsidRPr="0061769B">
              <w:rPr>
                <w:rFonts w:ascii="Times New Roman" w:hAnsi="Times New Roman" w:cs="Times New Roman"/>
                <w:sz w:val="20"/>
                <w:szCs w:val="20"/>
              </w:rPr>
              <w:t xml:space="preserve">orresponds always to the maturity date, even for callable securities. </w:t>
            </w:r>
          </w:p>
          <w:p w14:paraId="4A55214D" w14:textId="77777777" w:rsidR="00503E81" w:rsidRPr="006C2F0D" w:rsidRDefault="00503E81" w:rsidP="00372912">
            <w:pPr>
              <w:jc w:val="both"/>
              <w:rPr>
                <w:rFonts w:ascii="Times New Roman" w:hAnsi="Times New Roman" w:cs="Times New Roman"/>
                <w:sz w:val="20"/>
                <w:szCs w:val="20"/>
              </w:rPr>
            </w:pPr>
          </w:p>
          <w:p w14:paraId="4A55214E" w14:textId="77777777" w:rsidR="00503E81" w:rsidRPr="006C2F0D" w:rsidRDefault="00503E81" w:rsidP="00372912">
            <w:pPr>
              <w:jc w:val="both"/>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14:paraId="4A55214F" w14:textId="77777777" w:rsidR="00503E81" w:rsidRPr="006C2F0D" w:rsidRDefault="00503E81" w:rsidP="00372912">
            <w:pPr>
              <w:pStyle w:val="ListParagraph"/>
              <w:numPr>
                <w:ilvl w:val="0"/>
                <w:numId w:val="3"/>
              </w:numPr>
              <w:jc w:val="both"/>
              <w:rPr>
                <w:rFonts w:ascii="Times New Roman" w:hAnsi="Times New Roman" w:cs="Times New Roman"/>
                <w:sz w:val="20"/>
                <w:szCs w:val="20"/>
              </w:rPr>
            </w:pPr>
            <w:r w:rsidRPr="006C2F0D">
              <w:rPr>
                <w:rFonts w:ascii="Times New Roman" w:hAnsi="Times New Roman" w:cs="Times New Roman"/>
                <w:sz w:val="20"/>
                <w:szCs w:val="20"/>
              </w:rPr>
              <w:t>For perpetual securities use “9999-12-31”</w:t>
            </w:r>
          </w:p>
          <w:p w14:paraId="4A552150" w14:textId="0C3AABC2" w:rsidR="00503E81" w:rsidRPr="006E5FC3" w:rsidRDefault="00503E81" w:rsidP="00372912">
            <w:pPr>
              <w:pStyle w:val="ListParagraph"/>
              <w:numPr>
                <w:ilvl w:val="0"/>
                <w:numId w:val="3"/>
              </w:numPr>
              <w:jc w:val="both"/>
              <w:rPr>
                <w:rFonts w:ascii="Times New Roman" w:hAnsi="Times New Roman" w:cs="Times New Roman"/>
                <w:sz w:val="20"/>
                <w:szCs w:val="20"/>
              </w:rPr>
            </w:pPr>
            <w:r w:rsidRPr="006E5FC3">
              <w:rPr>
                <w:rFonts w:ascii="Times New Roman" w:hAnsi="Times New Roman" w:cs="Times New Roman"/>
                <w:sz w:val="20"/>
                <w:szCs w:val="20"/>
              </w:rPr>
              <w:t xml:space="preserve">For CIC </w:t>
            </w:r>
            <w:r w:rsidR="000E1903">
              <w:rPr>
                <w:rFonts w:ascii="Times New Roman" w:hAnsi="Times New Roman" w:cs="Times New Roman"/>
                <w:sz w:val="20"/>
                <w:szCs w:val="20"/>
              </w:rPr>
              <w:t>87 and CIC 88</w:t>
            </w:r>
            <w:r w:rsidRPr="006E5FC3">
              <w:rPr>
                <w:rFonts w:ascii="Times New Roman" w:hAnsi="Times New Roman" w:cs="Times New Roman"/>
                <w:sz w:val="20"/>
                <w:szCs w:val="20"/>
              </w:rPr>
              <w:t xml:space="preserve">, the weighted (based on the loan amount) </w:t>
            </w:r>
            <w:r>
              <w:rPr>
                <w:rFonts w:ascii="Times New Roman" w:hAnsi="Times New Roman" w:cs="Times New Roman"/>
                <w:sz w:val="20"/>
                <w:szCs w:val="20"/>
              </w:rPr>
              <w:t xml:space="preserve">remaining </w:t>
            </w:r>
            <w:r w:rsidRPr="006E5FC3">
              <w:rPr>
                <w:rFonts w:ascii="Times New Roman" w:hAnsi="Times New Roman" w:cs="Times New Roman"/>
                <w:sz w:val="20"/>
                <w:szCs w:val="20"/>
              </w:rPr>
              <w:t>maturity is to be reported.</w:t>
            </w:r>
          </w:p>
        </w:tc>
      </w:tr>
    </w:tbl>
    <w:p w14:paraId="4A552152" w14:textId="77777777" w:rsidR="00131773" w:rsidRPr="00566107" w:rsidRDefault="00131773" w:rsidP="00372912">
      <w:pPr>
        <w:jc w:val="both"/>
        <w:rPr>
          <w:rFonts w:ascii="Times New Roman" w:hAnsi="Times New Roman" w:cs="Times New Roman"/>
          <w:sz w:val="20"/>
          <w:szCs w:val="20"/>
        </w:rPr>
      </w:pPr>
    </w:p>
    <w:sectPr w:rsidR="00131773" w:rsidRPr="0056610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49AADF" w14:textId="77777777" w:rsidR="00A8603E" w:rsidRDefault="00A8603E" w:rsidP="0022193C">
      <w:pPr>
        <w:spacing w:after="0" w:line="240" w:lineRule="auto"/>
      </w:pPr>
      <w:r>
        <w:separator/>
      </w:r>
    </w:p>
  </w:endnote>
  <w:endnote w:type="continuationSeparator" w:id="0">
    <w:p w14:paraId="54FEC1BE" w14:textId="77777777" w:rsidR="00A8603E" w:rsidRDefault="00A8603E" w:rsidP="002219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2352AF" w14:textId="77777777" w:rsidR="00A8603E" w:rsidRDefault="00A8603E" w:rsidP="0022193C">
      <w:pPr>
        <w:spacing w:after="0" w:line="240" w:lineRule="auto"/>
      </w:pPr>
      <w:r>
        <w:separator/>
      </w:r>
    </w:p>
  </w:footnote>
  <w:footnote w:type="continuationSeparator" w:id="0">
    <w:p w14:paraId="03D8A0FE" w14:textId="77777777" w:rsidR="00A8603E" w:rsidRDefault="00A8603E" w:rsidP="002219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12478"/>
    <w:multiLevelType w:val="hybridMultilevel"/>
    <w:tmpl w:val="A396501E"/>
    <w:lvl w:ilvl="0" w:tplc="27C2B91A">
      <w:numFmt w:val="bullet"/>
      <w:lvlText w:val="-"/>
      <w:lvlJc w:val="left"/>
      <w:pPr>
        <w:ind w:left="360" w:hanging="360"/>
      </w:pPr>
      <w:rPr>
        <w:rFonts w:ascii="Calibri" w:eastAsiaTheme="minorHAnsi" w:hAnsi="Calibri" w:cstheme="minorBidi"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 w15:restartNumberingAfterBreak="0">
    <w:nsid w:val="01DE40BA"/>
    <w:multiLevelType w:val="hybridMultilevel"/>
    <w:tmpl w:val="15E8D2D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F3102B"/>
    <w:multiLevelType w:val="hybridMultilevel"/>
    <w:tmpl w:val="004A864E"/>
    <w:lvl w:ilvl="0" w:tplc="CED08C58">
      <w:numFmt w:val="bullet"/>
      <w:lvlText w:val="-"/>
      <w:lvlJc w:val="left"/>
      <w:pPr>
        <w:ind w:left="720" w:hanging="360"/>
      </w:pPr>
      <w:rPr>
        <w:rFonts w:ascii="Times New Roman" w:eastAsia="Times New Roman" w:hAnsi="Times New Roman" w:cs="Times New Roman" w:hint="default"/>
        <w:b w:val="0"/>
        <w:bCs w:val="0"/>
        <w:i w:val="0"/>
        <w:iCs w:val="0"/>
        <w:spacing w:val="0"/>
        <w:w w:val="100"/>
        <w:sz w:val="24"/>
        <w:szCs w:val="24"/>
        <w:lang w:val="en-US"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8875059"/>
    <w:multiLevelType w:val="hybridMultilevel"/>
    <w:tmpl w:val="64A2076E"/>
    <w:lvl w:ilvl="0" w:tplc="81B6BFFE">
      <w:start w:val="15"/>
      <w:numFmt w:val="bullet"/>
      <w:lvlText w:val="-"/>
      <w:lvlJc w:val="left"/>
      <w:pPr>
        <w:ind w:left="1440" w:hanging="360"/>
      </w:pPr>
      <w:rPr>
        <w:rFonts w:ascii="Calibri" w:eastAsiaTheme="minorHAnsi" w:hAnsi="Calibri" w:cs="Calibri"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4" w15:restartNumberingAfterBreak="0">
    <w:nsid w:val="0AC43A26"/>
    <w:multiLevelType w:val="hybridMultilevel"/>
    <w:tmpl w:val="4D645186"/>
    <w:lvl w:ilvl="0" w:tplc="B518E57C">
      <w:start w:val="19"/>
      <w:numFmt w:val="bullet"/>
      <w:lvlText w:val="-"/>
      <w:lvlJc w:val="left"/>
      <w:pPr>
        <w:ind w:left="720" w:hanging="360"/>
      </w:pPr>
      <w:rPr>
        <w:rFonts w:ascii="Calibri" w:eastAsiaTheme="minorHAnsi" w:hAnsi="Calibri" w:cstheme="minorBid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5" w15:restartNumberingAfterBreak="0">
    <w:nsid w:val="0BC95190"/>
    <w:multiLevelType w:val="hybridMultilevel"/>
    <w:tmpl w:val="B7AE1AA8"/>
    <w:lvl w:ilvl="0" w:tplc="183E5862">
      <w:start w:val="1"/>
      <w:numFmt w:val="lowerLetter"/>
      <w:lvlText w:val="%1)"/>
      <w:lvlJc w:val="left"/>
      <w:pPr>
        <w:ind w:left="720" w:hanging="360"/>
      </w:pPr>
      <w:rPr>
        <w:rFonts w:ascii="Verdana" w:hAnsi="Verdana"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2F90FD52">
      <w:start w:val="1"/>
      <w:numFmt w:val="lowerLetter"/>
      <w:lvlText w:val="%4)"/>
      <w:lvlJc w:val="left"/>
      <w:pPr>
        <w:ind w:left="2880"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DCB5FB3"/>
    <w:multiLevelType w:val="hybridMultilevel"/>
    <w:tmpl w:val="986CEBE0"/>
    <w:lvl w:ilvl="0" w:tplc="0926798E">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E20178E"/>
    <w:multiLevelType w:val="hybridMultilevel"/>
    <w:tmpl w:val="DFF2CC46"/>
    <w:lvl w:ilvl="0" w:tplc="E7703E2E">
      <w:numFmt w:val="bullet"/>
      <w:lvlText w:val="-"/>
      <w:lvlJc w:val="left"/>
      <w:pPr>
        <w:ind w:left="612" w:hanging="360"/>
      </w:pPr>
      <w:rPr>
        <w:rFonts w:ascii="Calibri" w:eastAsiaTheme="minorHAnsi" w:hAnsi="Calibri" w:cs="Calibri" w:hint="default"/>
      </w:rPr>
    </w:lvl>
    <w:lvl w:ilvl="1" w:tplc="08090003">
      <w:start w:val="1"/>
      <w:numFmt w:val="bullet"/>
      <w:lvlText w:val="o"/>
      <w:lvlJc w:val="left"/>
      <w:pPr>
        <w:ind w:left="1332" w:hanging="360"/>
      </w:pPr>
      <w:rPr>
        <w:rFonts w:ascii="Courier New" w:hAnsi="Courier New" w:cs="Courier New" w:hint="default"/>
      </w:rPr>
    </w:lvl>
    <w:lvl w:ilvl="2" w:tplc="08090005" w:tentative="1">
      <w:start w:val="1"/>
      <w:numFmt w:val="bullet"/>
      <w:lvlText w:val=""/>
      <w:lvlJc w:val="left"/>
      <w:pPr>
        <w:ind w:left="2052" w:hanging="360"/>
      </w:pPr>
      <w:rPr>
        <w:rFonts w:ascii="Wingdings" w:hAnsi="Wingdings" w:hint="default"/>
      </w:rPr>
    </w:lvl>
    <w:lvl w:ilvl="3" w:tplc="08090001" w:tentative="1">
      <w:start w:val="1"/>
      <w:numFmt w:val="bullet"/>
      <w:lvlText w:val=""/>
      <w:lvlJc w:val="left"/>
      <w:pPr>
        <w:ind w:left="2772" w:hanging="360"/>
      </w:pPr>
      <w:rPr>
        <w:rFonts w:ascii="Symbol" w:hAnsi="Symbol" w:hint="default"/>
      </w:rPr>
    </w:lvl>
    <w:lvl w:ilvl="4" w:tplc="08090003" w:tentative="1">
      <w:start w:val="1"/>
      <w:numFmt w:val="bullet"/>
      <w:lvlText w:val="o"/>
      <w:lvlJc w:val="left"/>
      <w:pPr>
        <w:ind w:left="3492" w:hanging="360"/>
      </w:pPr>
      <w:rPr>
        <w:rFonts w:ascii="Courier New" w:hAnsi="Courier New" w:cs="Courier New" w:hint="default"/>
      </w:rPr>
    </w:lvl>
    <w:lvl w:ilvl="5" w:tplc="08090005" w:tentative="1">
      <w:start w:val="1"/>
      <w:numFmt w:val="bullet"/>
      <w:lvlText w:val=""/>
      <w:lvlJc w:val="left"/>
      <w:pPr>
        <w:ind w:left="4212" w:hanging="360"/>
      </w:pPr>
      <w:rPr>
        <w:rFonts w:ascii="Wingdings" w:hAnsi="Wingdings" w:hint="default"/>
      </w:rPr>
    </w:lvl>
    <w:lvl w:ilvl="6" w:tplc="08090001" w:tentative="1">
      <w:start w:val="1"/>
      <w:numFmt w:val="bullet"/>
      <w:lvlText w:val=""/>
      <w:lvlJc w:val="left"/>
      <w:pPr>
        <w:ind w:left="4932" w:hanging="360"/>
      </w:pPr>
      <w:rPr>
        <w:rFonts w:ascii="Symbol" w:hAnsi="Symbol" w:hint="default"/>
      </w:rPr>
    </w:lvl>
    <w:lvl w:ilvl="7" w:tplc="08090003" w:tentative="1">
      <w:start w:val="1"/>
      <w:numFmt w:val="bullet"/>
      <w:lvlText w:val="o"/>
      <w:lvlJc w:val="left"/>
      <w:pPr>
        <w:ind w:left="5652" w:hanging="360"/>
      </w:pPr>
      <w:rPr>
        <w:rFonts w:ascii="Courier New" w:hAnsi="Courier New" w:cs="Courier New" w:hint="default"/>
      </w:rPr>
    </w:lvl>
    <w:lvl w:ilvl="8" w:tplc="08090005" w:tentative="1">
      <w:start w:val="1"/>
      <w:numFmt w:val="bullet"/>
      <w:lvlText w:val=""/>
      <w:lvlJc w:val="left"/>
      <w:pPr>
        <w:ind w:left="6372" w:hanging="360"/>
      </w:pPr>
      <w:rPr>
        <w:rFonts w:ascii="Wingdings" w:hAnsi="Wingdings" w:hint="default"/>
      </w:rPr>
    </w:lvl>
  </w:abstractNum>
  <w:abstractNum w:abstractNumId="8" w15:restartNumberingAfterBreak="0">
    <w:nsid w:val="16A86814"/>
    <w:multiLevelType w:val="hybridMultilevel"/>
    <w:tmpl w:val="F0C2F5AC"/>
    <w:lvl w:ilvl="0" w:tplc="CB90FDE2">
      <w:start w:val="1"/>
      <w:numFmt w:val="lowerLetter"/>
      <w:lvlText w:val="%1."/>
      <w:lvlJc w:val="left"/>
      <w:pPr>
        <w:tabs>
          <w:tab w:val="num" w:pos="1833"/>
        </w:tabs>
        <w:ind w:left="1833"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183E5862">
      <w:start w:val="1"/>
      <w:numFmt w:val="lowerLetter"/>
      <w:lvlText w:val="%4)"/>
      <w:lvlJc w:val="left"/>
      <w:pPr>
        <w:ind w:left="2880" w:hanging="360"/>
      </w:pPr>
      <w:rPr>
        <w:rFonts w:ascii="Verdana" w:hAnsi="Verdana" w:hint="default"/>
        <w:b w:val="0"/>
        <w:i w:val="0"/>
        <w:caps w:val="0"/>
        <w:strike w:val="0"/>
        <w:dstrike w:val="0"/>
        <w:vanish w:val="0"/>
        <w:color w:val="auto"/>
        <w:sz w:val="20"/>
        <w:szCs w:val="24"/>
        <w:vertAlign w:val="baseline"/>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7BE152E"/>
    <w:multiLevelType w:val="hybridMultilevel"/>
    <w:tmpl w:val="506A543A"/>
    <w:lvl w:ilvl="0" w:tplc="88ACA534">
      <w:start w:val="1"/>
      <w:numFmt w:val="decimal"/>
      <w:lvlText w:val="%1"/>
      <w:lvlJc w:val="left"/>
      <w:pPr>
        <w:ind w:left="1201" w:hanging="216"/>
      </w:pPr>
      <w:rPr>
        <w:rFonts w:ascii="Verdana" w:eastAsia="Verdana" w:hAnsi="Verdana" w:cs="Verdana" w:hint="default"/>
        <w:w w:val="100"/>
        <w:sz w:val="22"/>
        <w:szCs w:val="22"/>
        <w:lang w:val="en-US" w:eastAsia="en-US" w:bidi="ar-SA"/>
      </w:rPr>
    </w:lvl>
    <w:lvl w:ilvl="1" w:tplc="429CDAF4">
      <w:numFmt w:val="bullet"/>
      <w:lvlText w:val="•"/>
      <w:lvlJc w:val="left"/>
      <w:pPr>
        <w:ind w:left="2104" w:hanging="216"/>
      </w:pPr>
      <w:rPr>
        <w:rFonts w:hint="default"/>
        <w:lang w:val="en-US" w:eastAsia="en-US" w:bidi="ar-SA"/>
      </w:rPr>
    </w:lvl>
    <w:lvl w:ilvl="2" w:tplc="6406968E">
      <w:numFmt w:val="bullet"/>
      <w:lvlText w:val="•"/>
      <w:lvlJc w:val="left"/>
      <w:pPr>
        <w:ind w:left="3009" w:hanging="216"/>
      </w:pPr>
      <w:rPr>
        <w:rFonts w:hint="default"/>
        <w:lang w:val="en-US" w:eastAsia="en-US" w:bidi="ar-SA"/>
      </w:rPr>
    </w:lvl>
    <w:lvl w:ilvl="3" w:tplc="52B6A66C">
      <w:numFmt w:val="bullet"/>
      <w:lvlText w:val="•"/>
      <w:lvlJc w:val="left"/>
      <w:pPr>
        <w:ind w:left="3913" w:hanging="216"/>
      </w:pPr>
      <w:rPr>
        <w:rFonts w:hint="default"/>
        <w:lang w:val="en-US" w:eastAsia="en-US" w:bidi="ar-SA"/>
      </w:rPr>
    </w:lvl>
    <w:lvl w:ilvl="4" w:tplc="237C903C">
      <w:numFmt w:val="bullet"/>
      <w:lvlText w:val="•"/>
      <w:lvlJc w:val="left"/>
      <w:pPr>
        <w:ind w:left="4818" w:hanging="216"/>
      </w:pPr>
      <w:rPr>
        <w:rFonts w:hint="default"/>
        <w:lang w:val="en-US" w:eastAsia="en-US" w:bidi="ar-SA"/>
      </w:rPr>
    </w:lvl>
    <w:lvl w:ilvl="5" w:tplc="E46A4A5C">
      <w:numFmt w:val="bullet"/>
      <w:lvlText w:val="•"/>
      <w:lvlJc w:val="left"/>
      <w:pPr>
        <w:ind w:left="5723" w:hanging="216"/>
      </w:pPr>
      <w:rPr>
        <w:rFonts w:hint="default"/>
        <w:lang w:val="en-US" w:eastAsia="en-US" w:bidi="ar-SA"/>
      </w:rPr>
    </w:lvl>
    <w:lvl w:ilvl="6" w:tplc="2914454C">
      <w:numFmt w:val="bullet"/>
      <w:lvlText w:val="•"/>
      <w:lvlJc w:val="left"/>
      <w:pPr>
        <w:ind w:left="6627" w:hanging="216"/>
      </w:pPr>
      <w:rPr>
        <w:rFonts w:hint="default"/>
        <w:lang w:val="en-US" w:eastAsia="en-US" w:bidi="ar-SA"/>
      </w:rPr>
    </w:lvl>
    <w:lvl w:ilvl="7" w:tplc="0B10D29C">
      <w:numFmt w:val="bullet"/>
      <w:lvlText w:val="•"/>
      <w:lvlJc w:val="left"/>
      <w:pPr>
        <w:ind w:left="7532" w:hanging="216"/>
      </w:pPr>
      <w:rPr>
        <w:rFonts w:hint="default"/>
        <w:lang w:val="en-US" w:eastAsia="en-US" w:bidi="ar-SA"/>
      </w:rPr>
    </w:lvl>
    <w:lvl w:ilvl="8" w:tplc="4CEA2ACE">
      <w:numFmt w:val="bullet"/>
      <w:lvlText w:val="•"/>
      <w:lvlJc w:val="left"/>
      <w:pPr>
        <w:ind w:left="8437" w:hanging="216"/>
      </w:pPr>
      <w:rPr>
        <w:rFonts w:hint="default"/>
        <w:lang w:val="en-US" w:eastAsia="en-US" w:bidi="ar-SA"/>
      </w:rPr>
    </w:lvl>
  </w:abstractNum>
  <w:abstractNum w:abstractNumId="10" w15:restartNumberingAfterBreak="0">
    <w:nsid w:val="1B4F5509"/>
    <w:multiLevelType w:val="hybridMultilevel"/>
    <w:tmpl w:val="20F6F53E"/>
    <w:lvl w:ilvl="0" w:tplc="705606AC">
      <w:start w:val="1"/>
      <w:numFmt w:val="decimal"/>
      <w:lvlText w:val="%1."/>
      <w:lvlJc w:val="left"/>
      <w:pPr>
        <w:ind w:left="720" w:hanging="360"/>
      </w:pPr>
      <w:rPr>
        <w:rFonts w:ascii="Times New Roman" w:hAnsi="Times New Roman"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F1747BF"/>
    <w:multiLevelType w:val="hybridMultilevel"/>
    <w:tmpl w:val="EA16EB18"/>
    <w:lvl w:ilvl="0" w:tplc="3B548D8E">
      <w:start w:val="19"/>
      <w:numFmt w:val="bullet"/>
      <w:lvlText w:val="-"/>
      <w:lvlJc w:val="left"/>
      <w:pPr>
        <w:ind w:left="405" w:hanging="360"/>
      </w:pPr>
      <w:rPr>
        <w:rFonts w:ascii="Calibri" w:eastAsiaTheme="minorHAnsi" w:hAnsi="Calibri" w:cstheme="minorBidi" w:hint="default"/>
      </w:rPr>
    </w:lvl>
    <w:lvl w:ilvl="1" w:tplc="08160003" w:tentative="1">
      <w:start w:val="1"/>
      <w:numFmt w:val="bullet"/>
      <w:lvlText w:val="o"/>
      <w:lvlJc w:val="left"/>
      <w:pPr>
        <w:ind w:left="1125" w:hanging="360"/>
      </w:pPr>
      <w:rPr>
        <w:rFonts w:ascii="Courier New" w:hAnsi="Courier New" w:cs="Courier New" w:hint="default"/>
      </w:rPr>
    </w:lvl>
    <w:lvl w:ilvl="2" w:tplc="08160005" w:tentative="1">
      <w:start w:val="1"/>
      <w:numFmt w:val="bullet"/>
      <w:lvlText w:val=""/>
      <w:lvlJc w:val="left"/>
      <w:pPr>
        <w:ind w:left="1845" w:hanging="360"/>
      </w:pPr>
      <w:rPr>
        <w:rFonts w:ascii="Wingdings" w:hAnsi="Wingdings" w:hint="default"/>
      </w:rPr>
    </w:lvl>
    <w:lvl w:ilvl="3" w:tplc="08160001" w:tentative="1">
      <w:start w:val="1"/>
      <w:numFmt w:val="bullet"/>
      <w:lvlText w:val=""/>
      <w:lvlJc w:val="left"/>
      <w:pPr>
        <w:ind w:left="2565" w:hanging="360"/>
      </w:pPr>
      <w:rPr>
        <w:rFonts w:ascii="Symbol" w:hAnsi="Symbol" w:hint="default"/>
      </w:rPr>
    </w:lvl>
    <w:lvl w:ilvl="4" w:tplc="08160003" w:tentative="1">
      <w:start w:val="1"/>
      <w:numFmt w:val="bullet"/>
      <w:lvlText w:val="o"/>
      <w:lvlJc w:val="left"/>
      <w:pPr>
        <w:ind w:left="3285" w:hanging="360"/>
      </w:pPr>
      <w:rPr>
        <w:rFonts w:ascii="Courier New" w:hAnsi="Courier New" w:cs="Courier New" w:hint="default"/>
      </w:rPr>
    </w:lvl>
    <w:lvl w:ilvl="5" w:tplc="08160005" w:tentative="1">
      <w:start w:val="1"/>
      <w:numFmt w:val="bullet"/>
      <w:lvlText w:val=""/>
      <w:lvlJc w:val="left"/>
      <w:pPr>
        <w:ind w:left="4005" w:hanging="360"/>
      </w:pPr>
      <w:rPr>
        <w:rFonts w:ascii="Wingdings" w:hAnsi="Wingdings" w:hint="default"/>
      </w:rPr>
    </w:lvl>
    <w:lvl w:ilvl="6" w:tplc="08160001" w:tentative="1">
      <w:start w:val="1"/>
      <w:numFmt w:val="bullet"/>
      <w:lvlText w:val=""/>
      <w:lvlJc w:val="left"/>
      <w:pPr>
        <w:ind w:left="4725" w:hanging="360"/>
      </w:pPr>
      <w:rPr>
        <w:rFonts w:ascii="Symbol" w:hAnsi="Symbol" w:hint="default"/>
      </w:rPr>
    </w:lvl>
    <w:lvl w:ilvl="7" w:tplc="08160003" w:tentative="1">
      <w:start w:val="1"/>
      <w:numFmt w:val="bullet"/>
      <w:lvlText w:val="o"/>
      <w:lvlJc w:val="left"/>
      <w:pPr>
        <w:ind w:left="5445" w:hanging="360"/>
      </w:pPr>
      <w:rPr>
        <w:rFonts w:ascii="Courier New" w:hAnsi="Courier New" w:cs="Courier New" w:hint="default"/>
      </w:rPr>
    </w:lvl>
    <w:lvl w:ilvl="8" w:tplc="08160005" w:tentative="1">
      <w:start w:val="1"/>
      <w:numFmt w:val="bullet"/>
      <w:lvlText w:val=""/>
      <w:lvlJc w:val="left"/>
      <w:pPr>
        <w:ind w:left="6165" w:hanging="360"/>
      </w:pPr>
      <w:rPr>
        <w:rFonts w:ascii="Wingdings" w:hAnsi="Wingdings" w:hint="default"/>
      </w:rPr>
    </w:lvl>
  </w:abstractNum>
  <w:abstractNum w:abstractNumId="12" w15:restartNumberingAfterBreak="0">
    <w:nsid w:val="2F174DDC"/>
    <w:multiLevelType w:val="hybridMultilevel"/>
    <w:tmpl w:val="4EE2B5E0"/>
    <w:lvl w:ilvl="0" w:tplc="FFFFFFFF">
      <w:start w:val="1"/>
      <w:numFmt w:val="lowerLetter"/>
      <w:lvlText w:val="%1)"/>
      <w:lvlJc w:val="left"/>
      <w:pPr>
        <w:ind w:left="1313" w:hanging="360"/>
        <w:jc w:val="left"/>
      </w:pPr>
      <w:rPr>
        <w:rFonts w:ascii="Times New Roman" w:eastAsia="Times New Roman" w:hAnsi="Times New Roman" w:cs="Times New Roman" w:hint="default"/>
        <w:b w:val="0"/>
        <w:bCs w:val="0"/>
        <w:i w:val="0"/>
        <w:iCs w:val="0"/>
        <w:spacing w:val="-1"/>
        <w:w w:val="100"/>
        <w:sz w:val="24"/>
        <w:szCs w:val="24"/>
        <w:lang w:val="en-US" w:eastAsia="en-US" w:bidi="ar-SA"/>
      </w:rPr>
    </w:lvl>
    <w:lvl w:ilvl="1" w:tplc="FFFFFFFF">
      <w:numFmt w:val="bullet"/>
      <w:lvlText w:val="-"/>
      <w:lvlJc w:val="left"/>
      <w:pPr>
        <w:ind w:left="1313" w:hanging="360"/>
      </w:pPr>
      <w:rPr>
        <w:rFonts w:ascii="Times New Roman" w:eastAsia="Times New Roman" w:hAnsi="Times New Roman" w:cs="Times New Roman" w:hint="default"/>
        <w:b w:val="0"/>
        <w:bCs w:val="0"/>
        <w:i w:val="0"/>
        <w:iCs w:val="0"/>
        <w:spacing w:val="0"/>
        <w:w w:val="100"/>
        <w:sz w:val="24"/>
        <w:szCs w:val="24"/>
        <w:lang w:val="en-US" w:eastAsia="en-US" w:bidi="ar-SA"/>
      </w:rPr>
    </w:lvl>
    <w:lvl w:ilvl="2" w:tplc="FFFFFFFF">
      <w:numFmt w:val="bullet"/>
      <w:lvlText w:val="-"/>
      <w:lvlJc w:val="left"/>
      <w:pPr>
        <w:ind w:left="1313" w:hanging="142"/>
      </w:pPr>
      <w:rPr>
        <w:rFonts w:ascii="Times New Roman" w:eastAsia="Times New Roman" w:hAnsi="Times New Roman" w:cs="Times New Roman" w:hint="default"/>
        <w:b w:val="0"/>
        <w:bCs w:val="0"/>
        <w:i w:val="0"/>
        <w:iCs w:val="0"/>
        <w:spacing w:val="0"/>
        <w:w w:val="100"/>
        <w:sz w:val="24"/>
        <w:szCs w:val="24"/>
        <w:lang w:val="en-US" w:eastAsia="en-US" w:bidi="ar-SA"/>
      </w:rPr>
    </w:lvl>
    <w:lvl w:ilvl="3" w:tplc="FFFFFFFF">
      <w:numFmt w:val="bullet"/>
      <w:lvlText w:val="•"/>
      <w:lvlJc w:val="left"/>
      <w:pPr>
        <w:ind w:left="3925" w:hanging="142"/>
      </w:pPr>
      <w:rPr>
        <w:rFonts w:hint="default"/>
        <w:lang w:val="en-US" w:eastAsia="en-US" w:bidi="ar-SA"/>
      </w:rPr>
    </w:lvl>
    <w:lvl w:ilvl="4" w:tplc="FFFFFFFF">
      <w:numFmt w:val="bullet"/>
      <w:lvlText w:val="•"/>
      <w:lvlJc w:val="left"/>
      <w:pPr>
        <w:ind w:left="4794" w:hanging="142"/>
      </w:pPr>
      <w:rPr>
        <w:rFonts w:hint="default"/>
        <w:lang w:val="en-US" w:eastAsia="en-US" w:bidi="ar-SA"/>
      </w:rPr>
    </w:lvl>
    <w:lvl w:ilvl="5" w:tplc="FFFFFFFF">
      <w:numFmt w:val="bullet"/>
      <w:lvlText w:val="•"/>
      <w:lvlJc w:val="left"/>
      <w:pPr>
        <w:ind w:left="5663" w:hanging="142"/>
      </w:pPr>
      <w:rPr>
        <w:rFonts w:hint="default"/>
        <w:lang w:val="en-US" w:eastAsia="en-US" w:bidi="ar-SA"/>
      </w:rPr>
    </w:lvl>
    <w:lvl w:ilvl="6" w:tplc="FFFFFFFF">
      <w:numFmt w:val="bullet"/>
      <w:lvlText w:val="•"/>
      <w:lvlJc w:val="left"/>
      <w:pPr>
        <w:ind w:left="6531" w:hanging="142"/>
      </w:pPr>
      <w:rPr>
        <w:rFonts w:hint="default"/>
        <w:lang w:val="en-US" w:eastAsia="en-US" w:bidi="ar-SA"/>
      </w:rPr>
    </w:lvl>
    <w:lvl w:ilvl="7" w:tplc="FFFFFFFF">
      <w:numFmt w:val="bullet"/>
      <w:lvlText w:val="•"/>
      <w:lvlJc w:val="left"/>
      <w:pPr>
        <w:ind w:left="7400" w:hanging="142"/>
      </w:pPr>
      <w:rPr>
        <w:rFonts w:hint="default"/>
        <w:lang w:val="en-US" w:eastAsia="en-US" w:bidi="ar-SA"/>
      </w:rPr>
    </w:lvl>
    <w:lvl w:ilvl="8" w:tplc="FFFFFFFF">
      <w:numFmt w:val="bullet"/>
      <w:lvlText w:val="•"/>
      <w:lvlJc w:val="left"/>
      <w:pPr>
        <w:ind w:left="8269" w:hanging="142"/>
      </w:pPr>
      <w:rPr>
        <w:rFonts w:hint="default"/>
        <w:lang w:val="en-US" w:eastAsia="en-US" w:bidi="ar-SA"/>
      </w:rPr>
    </w:lvl>
  </w:abstractNum>
  <w:abstractNum w:abstractNumId="13" w15:restartNumberingAfterBreak="0">
    <w:nsid w:val="32EA6A71"/>
    <w:multiLevelType w:val="multilevel"/>
    <w:tmpl w:val="9850C07E"/>
    <w:lvl w:ilvl="0">
      <w:start w:val="19"/>
      <w:numFmt w:val="upperLetter"/>
      <w:lvlText w:val="%1"/>
      <w:lvlJc w:val="left"/>
      <w:pPr>
        <w:ind w:left="1326" w:hanging="1193"/>
      </w:pPr>
      <w:rPr>
        <w:rFonts w:hint="default"/>
        <w:lang w:val="en-US" w:eastAsia="en-US" w:bidi="ar-SA"/>
      </w:rPr>
    </w:lvl>
    <w:lvl w:ilvl="1">
      <w:start w:val="6"/>
      <w:numFmt w:val="decimalZero"/>
      <w:lvlText w:val="%1.%2"/>
      <w:lvlJc w:val="left"/>
      <w:pPr>
        <w:ind w:left="1326" w:hanging="1193"/>
      </w:pPr>
      <w:rPr>
        <w:rFonts w:hint="default"/>
        <w:lang w:val="en-US" w:eastAsia="en-US" w:bidi="ar-SA"/>
      </w:rPr>
    </w:lvl>
    <w:lvl w:ilvl="2">
      <w:start w:val="2"/>
      <w:numFmt w:val="decimalZero"/>
      <w:lvlText w:val="%1.%2.%3."/>
      <w:lvlJc w:val="left"/>
      <w:pPr>
        <w:ind w:left="1326" w:hanging="1193"/>
      </w:pPr>
      <w:rPr>
        <w:rFonts w:ascii="Verdana" w:eastAsia="Verdana" w:hAnsi="Verdana" w:cs="Verdana" w:hint="default"/>
        <w:b/>
        <w:bCs/>
        <w:spacing w:val="-1"/>
        <w:w w:val="100"/>
        <w:sz w:val="24"/>
        <w:szCs w:val="24"/>
        <w:lang w:val="en-US" w:eastAsia="en-US" w:bidi="ar-SA"/>
      </w:rPr>
    </w:lvl>
    <w:lvl w:ilvl="3">
      <w:start w:val="1"/>
      <w:numFmt w:val="lowerLetter"/>
      <w:lvlText w:val="(%4)"/>
      <w:lvlJc w:val="left"/>
      <w:pPr>
        <w:ind w:left="985" w:hanging="492"/>
      </w:pPr>
      <w:rPr>
        <w:rFonts w:ascii="Verdana" w:eastAsia="Verdana" w:hAnsi="Verdana" w:cs="Verdana" w:hint="default"/>
        <w:spacing w:val="-1"/>
        <w:w w:val="100"/>
        <w:sz w:val="22"/>
        <w:szCs w:val="22"/>
        <w:lang w:val="en-US" w:eastAsia="en-US" w:bidi="ar-SA"/>
      </w:rPr>
    </w:lvl>
    <w:lvl w:ilvl="4">
      <w:numFmt w:val="bullet"/>
      <w:lvlText w:val="-"/>
      <w:lvlJc w:val="left"/>
      <w:pPr>
        <w:ind w:left="1693" w:hanging="492"/>
      </w:pPr>
      <w:rPr>
        <w:rFonts w:ascii="Verdana" w:eastAsia="Verdana" w:hAnsi="Verdana" w:cs="Verdana" w:hint="default"/>
        <w:w w:val="100"/>
        <w:sz w:val="22"/>
        <w:szCs w:val="22"/>
        <w:lang w:val="en-US" w:eastAsia="en-US" w:bidi="ar-SA"/>
      </w:rPr>
    </w:lvl>
    <w:lvl w:ilvl="5">
      <w:numFmt w:val="bullet"/>
      <w:lvlText w:val="•"/>
      <w:lvlJc w:val="left"/>
      <w:pPr>
        <w:ind w:left="4904" w:hanging="492"/>
      </w:pPr>
      <w:rPr>
        <w:rFonts w:hint="default"/>
        <w:lang w:val="en-US" w:eastAsia="en-US" w:bidi="ar-SA"/>
      </w:rPr>
    </w:lvl>
    <w:lvl w:ilvl="6">
      <w:numFmt w:val="bullet"/>
      <w:lvlText w:val="•"/>
      <w:lvlJc w:val="left"/>
      <w:pPr>
        <w:ind w:left="5973" w:hanging="492"/>
      </w:pPr>
      <w:rPr>
        <w:rFonts w:hint="default"/>
        <w:lang w:val="en-US" w:eastAsia="en-US" w:bidi="ar-SA"/>
      </w:rPr>
    </w:lvl>
    <w:lvl w:ilvl="7">
      <w:numFmt w:val="bullet"/>
      <w:lvlText w:val="•"/>
      <w:lvlJc w:val="left"/>
      <w:pPr>
        <w:ind w:left="7041" w:hanging="492"/>
      </w:pPr>
      <w:rPr>
        <w:rFonts w:hint="default"/>
        <w:lang w:val="en-US" w:eastAsia="en-US" w:bidi="ar-SA"/>
      </w:rPr>
    </w:lvl>
    <w:lvl w:ilvl="8">
      <w:numFmt w:val="bullet"/>
      <w:lvlText w:val="•"/>
      <w:lvlJc w:val="left"/>
      <w:pPr>
        <w:ind w:left="8109" w:hanging="492"/>
      </w:pPr>
      <w:rPr>
        <w:rFonts w:hint="default"/>
        <w:lang w:val="en-US" w:eastAsia="en-US" w:bidi="ar-SA"/>
      </w:rPr>
    </w:lvl>
  </w:abstractNum>
  <w:abstractNum w:abstractNumId="14" w15:restartNumberingAfterBreak="0">
    <w:nsid w:val="3A6E3B53"/>
    <w:multiLevelType w:val="hybridMultilevel"/>
    <w:tmpl w:val="4EE2B5E0"/>
    <w:lvl w:ilvl="0" w:tplc="E15E68F4">
      <w:start w:val="1"/>
      <w:numFmt w:val="lowerLetter"/>
      <w:lvlText w:val="%1)"/>
      <w:lvlJc w:val="left"/>
      <w:pPr>
        <w:ind w:left="1313" w:hanging="360"/>
        <w:jc w:val="left"/>
      </w:pPr>
      <w:rPr>
        <w:rFonts w:ascii="Times New Roman" w:eastAsia="Times New Roman" w:hAnsi="Times New Roman" w:cs="Times New Roman" w:hint="default"/>
        <w:b w:val="0"/>
        <w:bCs w:val="0"/>
        <w:i w:val="0"/>
        <w:iCs w:val="0"/>
        <w:spacing w:val="-1"/>
        <w:w w:val="100"/>
        <w:sz w:val="24"/>
        <w:szCs w:val="24"/>
        <w:lang w:val="en-US" w:eastAsia="en-US" w:bidi="ar-SA"/>
      </w:rPr>
    </w:lvl>
    <w:lvl w:ilvl="1" w:tplc="CED08C58">
      <w:numFmt w:val="bullet"/>
      <w:lvlText w:val="-"/>
      <w:lvlJc w:val="left"/>
      <w:pPr>
        <w:ind w:left="1313" w:hanging="360"/>
      </w:pPr>
      <w:rPr>
        <w:rFonts w:ascii="Times New Roman" w:eastAsia="Times New Roman" w:hAnsi="Times New Roman" w:cs="Times New Roman" w:hint="default"/>
        <w:b w:val="0"/>
        <w:bCs w:val="0"/>
        <w:i w:val="0"/>
        <w:iCs w:val="0"/>
        <w:spacing w:val="0"/>
        <w:w w:val="100"/>
        <w:sz w:val="24"/>
        <w:szCs w:val="24"/>
        <w:lang w:val="en-US" w:eastAsia="en-US" w:bidi="ar-SA"/>
      </w:rPr>
    </w:lvl>
    <w:lvl w:ilvl="2" w:tplc="A75AC8E6">
      <w:numFmt w:val="bullet"/>
      <w:lvlText w:val="-"/>
      <w:lvlJc w:val="left"/>
      <w:pPr>
        <w:ind w:left="1313" w:hanging="142"/>
      </w:pPr>
      <w:rPr>
        <w:rFonts w:ascii="Times New Roman" w:eastAsia="Times New Roman" w:hAnsi="Times New Roman" w:cs="Times New Roman" w:hint="default"/>
        <w:b w:val="0"/>
        <w:bCs w:val="0"/>
        <w:i w:val="0"/>
        <w:iCs w:val="0"/>
        <w:spacing w:val="0"/>
        <w:w w:val="100"/>
        <w:sz w:val="24"/>
        <w:szCs w:val="24"/>
        <w:lang w:val="en-US" w:eastAsia="en-US" w:bidi="ar-SA"/>
      </w:rPr>
    </w:lvl>
    <w:lvl w:ilvl="3" w:tplc="D4401BC8">
      <w:numFmt w:val="bullet"/>
      <w:lvlText w:val="•"/>
      <w:lvlJc w:val="left"/>
      <w:pPr>
        <w:ind w:left="3925" w:hanging="142"/>
      </w:pPr>
      <w:rPr>
        <w:rFonts w:hint="default"/>
        <w:lang w:val="en-US" w:eastAsia="en-US" w:bidi="ar-SA"/>
      </w:rPr>
    </w:lvl>
    <w:lvl w:ilvl="4" w:tplc="4398A96E">
      <w:numFmt w:val="bullet"/>
      <w:lvlText w:val="•"/>
      <w:lvlJc w:val="left"/>
      <w:pPr>
        <w:ind w:left="4794" w:hanging="142"/>
      </w:pPr>
      <w:rPr>
        <w:rFonts w:hint="default"/>
        <w:lang w:val="en-US" w:eastAsia="en-US" w:bidi="ar-SA"/>
      </w:rPr>
    </w:lvl>
    <w:lvl w:ilvl="5" w:tplc="529A4654">
      <w:numFmt w:val="bullet"/>
      <w:lvlText w:val="•"/>
      <w:lvlJc w:val="left"/>
      <w:pPr>
        <w:ind w:left="5663" w:hanging="142"/>
      </w:pPr>
      <w:rPr>
        <w:rFonts w:hint="default"/>
        <w:lang w:val="en-US" w:eastAsia="en-US" w:bidi="ar-SA"/>
      </w:rPr>
    </w:lvl>
    <w:lvl w:ilvl="6" w:tplc="947A9F48">
      <w:numFmt w:val="bullet"/>
      <w:lvlText w:val="•"/>
      <w:lvlJc w:val="left"/>
      <w:pPr>
        <w:ind w:left="6531" w:hanging="142"/>
      </w:pPr>
      <w:rPr>
        <w:rFonts w:hint="default"/>
        <w:lang w:val="en-US" w:eastAsia="en-US" w:bidi="ar-SA"/>
      </w:rPr>
    </w:lvl>
    <w:lvl w:ilvl="7" w:tplc="2CCC0BD0">
      <w:numFmt w:val="bullet"/>
      <w:lvlText w:val="•"/>
      <w:lvlJc w:val="left"/>
      <w:pPr>
        <w:ind w:left="7400" w:hanging="142"/>
      </w:pPr>
      <w:rPr>
        <w:rFonts w:hint="default"/>
        <w:lang w:val="en-US" w:eastAsia="en-US" w:bidi="ar-SA"/>
      </w:rPr>
    </w:lvl>
    <w:lvl w:ilvl="8" w:tplc="896EA312">
      <w:numFmt w:val="bullet"/>
      <w:lvlText w:val="•"/>
      <w:lvlJc w:val="left"/>
      <w:pPr>
        <w:ind w:left="8269" w:hanging="142"/>
      </w:pPr>
      <w:rPr>
        <w:rFonts w:hint="default"/>
        <w:lang w:val="en-US" w:eastAsia="en-US" w:bidi="ar-SA"/>
      </w:rPr>
    </w:lvl>
  </w:abstractNum>
  <w:abstractNum w:abstractNumId="15" w15:restartNumberingAfterBreak="0">
    <w:nsid w:val="3BD1112A"/>
    <w:multiLevelType w:val="hybridMultilevel"/>
    <w:tmpl w:val="A536739C"/>
    <w:lvl w:ilvl="0" w:tplc="BC00E25C">
      <w:start w:val="1"/>
      <w:numFmt w:val="decimal"/>
      <w:lvlText w:val="%1"/>
      <w:lvlJc w:val="left"/>
      <w:pPr>
        <w:ind w:left="720" w:hanging="360"/>
      </w:pPr>
      <w:rPr>
        <w:rFonts w:ascii="Times New Roman" w:eastAsiaTheme="minorHAnsi" w:hAnsi="Times New Roman" w:cs="Times New Roman"/>
      </w:rPr>
    </w:lvl>
    <w:lvl w:ilvl="1" w:tplc="08160019">
      <w:start w:val="1"/>
      <w:numFmt w:val="lowerLetter"/>
      <w:lvlText w:val="%2."/>
      <w:lvlJc w:val="left"/>
      <w:pPr>
        <w:ind w:left="1440" w:hanging="360"/>
      </w:pPr>
    </w:lvl>
    <w:lvl w:ilvl="2" w:tplc="0816001B">
      <w:start w:val="1"/>
      <w:numFmt w:val="lowerRoman"/>
      <w:lvlText w:val="%3."/>
      <w:lvlJc w:val="right"/>
      <w:pPr>
        <w:ind w:left="2160" w:hanging="180"/>
      </w:pPr>
    </w:lvl>
    <w:lvl w:ilvl="3" w:tplc="0816000F">
      <w:start w:val="1"/>
      <w:numFmt w:val="decimal"/>
      <w:lvlText w:val="%4."/>
      <w:lvlJc w:val="left"/>
      <w:pPr>
        <w:ind w:left="2880" w:hanging="360"/>
      </w:pPr>
    </w:lvl>
    <w:lvl w:ilvl="4" w:tplc="08160019">
      <w:start w:val="1"/>
      <w:numFmt w:val="lowerLetter"/>
      <w:lvlText w:val="%5."/>
      <w:lvlJc w:val="left"/>
      <w:pPr>
        <w:ind w:left="3600" w:hanging="360"/>
      </w:pPr>
    </w:lvl>
    <w:lvl w:ilvl="5" w:tplc="0816001B">
      <w:start w:val="1"/>
      <w:numFmt w:val="lowerRoman"/>
      <w:lvlText w:val="%6."/>
      <w:lvlJc w:val="right"/>
      <w:pPr>
        <w:ind w:left="4320" w:hanging="180"/>
      </w:pPr>
    </w:lvl>
    <w:lvl w:ilvl="6" w:tplc="0816000F">
      <w:start w:val="1"/>
      <w:numFmt w:val="decimal"/>
      <w:lvlText w:val="%7."/>
      <w:lvlJc w:val="left"/>
      <w:pPr>
        <w:ind w:left="5040" w:hanging="360"/>
      </w:pPr>
    </w:lvl>
    <w:lvl w:ilvl="7" w:tplc="08160019">
      <w:start w:val="1"/>
      <w:numFmt w:val="lowerLetter"/>
      <w:lvlText w:val="%8."/>
      <w:lvlJc w:val="left"/>
      <w:pPr>
        <w:ind w:left="5760" w:hanging="360"/>
      </w:pPr>
    </w:lvl>
    <w:lvl w:ilvl="8" w:tplc="0816001B">
      <w:start w:val="1"/>
      <w:numFmt w:val="lowerRoman"/>
      <w:lvlText w:val="%9."/>
      <w:lvlJc w:val="right"/>
      <w:pPr>
        <w:ind w:left="6480" w:hanging="180"/>
      </w:pPr>
    </w:lvl>
  </w:abstractNum>
  <w:abstractNum w:abstractNumId="16" w15:restartNumberingAfterBreak="0">
    <w:nsid w:val="3E2A04BA"/>
    <w:multiLevelType w:val="hybridMultilevel"/>
    <w:tmpl w:val="21643CCA"/>
    <w:lvl w:ilvl="0" w:tplc="8F289E6C">
      <w:start w:val="1"/>
      <w:numFmt w:val="decimal"/>
      <w:lvlText w:val="%1-"/>
      <w:lvlJc w:val="left"/>
      <w:pPr>
        <w:ind w:left="720" w:hanging="360"/>
      </w:pPr>
      <w:rPr>
        <w:rFonts w:ascii="Times New Roman" w:eastAsiaTheme="minorHAnsi" w:hAnsi="Times New Roman" w:cs="Times New Roman"/>
      </w:rPr>
    </w:lvl>
    <w:lvl w:ilvl="1" w:tplc="08160019">
      <w:start w:val="1"/>
      <w:numFmt w:val="lowerLetter"/>
      <w:lvlText w:val="%2."/>
      <w:lvlJc w:val="left"/>
      <w:pPr>
        <w:ind w:left="1440" w:hanging="360"/>
      </w:pPr>
    </w:lvl>
    <w:lvl w:ilvl="2" w:tplc="0816001B">
      <w:start w:val="1"/>
      <w:numFmt w:val="lowerRoman"/>
      <w:lvlText w:val="%3."/>
      <w:lvlJc w:val="right"/>
      <w:pPr>
        <w:ind w:left="2160" w:hanging="180"/>
      </w:pPr>
    </w:lvl>
    <w:lvl w:ilvl="3" w:tplc="0816000F">
      <w:start w:val="1"/>
      <w:numFmt w:val="decimal"/>
      <w:lvlText w:val="%4."/>
      <w:lvlJc w:val="left"/>
      <w:pPr>
        <w:ind w:left="2880" w:hanging="360"/>
      </w:pPr>
    </w:lvl>
    <w:lvl w:ilvl="4" w:tplc="08160019">
      <w:start w:val="1"/>
      <w:numFmt w:val="lowerLetter"/>
      <w:lvlText w:val="%5."/>
      <w:lvlJc w:val="left"/>
      <w:pPr>
        <w:ind w:left="3600" w:hanging="360"/>
      </w:pPr>
    </w:lvl>
    <w:lvl w:ilvl="5" w:tplc="0816001B">
      <w:start w:val="1"/>
      <w:numFmt w:val="lowerRoman"/>
      <w:lvlText w:val="%6."/>
      <w:lvlJc w:val="right"/>
      <w:pPr>
        <w:ind w:left="4320" w:hanging="180"/>
      </w:pPr>
    </w:lvl>
    <w:lvl w:ilvl="6" w:tplc="0816000F">
      <w:start w:val="1"/>
      <w:numFmt w:val="decimal"/>
      <w:lvlText w:val="%7."/>
      <w:lvlJc w:val="left"/>
      <w:pPr>
        <w:ind w:left="5040" w:hanging="360"/>
      </w:pPr>
    </w:lvl>
    <w:lvl w:ilvl="7" w:tplc="08160019">
      <w:start w:val="1"/>
      <w:numFmt w:val="lowerLetter"/>
      <w:lvlText w:val="%8."/>
      <w:lvlJc w:val="left"/>
      <w:pPr>
        <w:ind w:left="5760" w:hanging="360"/>
      </w:pPr>
    </w:lvl>
    <w:lvl w:ilvl="8" w:tplc="0816001B">
      <w:start w:val="1"/>
      <w:numFmt w:val="lowerRoman"/>
      <w:lvlText w:val="%9."/>
      <w:lvlJc w:val="right"/>
      <w:pPr>
        <w:ind w:left="6480" w:hanging="180"/>
      </w:pPr>
    </w:lvl>
  </w:abstractNum>
  <w:abstractNum w:abstractNumId="17" w15:restartNumberingAfterBreak="0">
    <w:nsid w:val="45755DE2"/>
    <w:multiLevelType w:val="hybridMultilevel"/>
    <w:tmpl w:val="E9AAC258"/>
    <w:lvl w:ilvl="0" w:tplc="E7703E2E">
      <w:numFmt w:val="bullet"/>
      <w:lvlText w:val="-"/>
      <w:lvlJc w:val="left"/>
      <w:pPr>
        <w:ind w:left="720" w:hanging="360"/>
      </w:pPr>
      <w:rPr>
        <w:rFonts w:ascii="Calibri" w:eastAsiaTheme="minorHAnsi" w:hAnsi="Calibri" w:cs="Calibri" w:hint="default"/>
      </w:rPr>
    </w:lvl>
    <w:lvl w:ilvl="1" w:tplc="E7703E2E">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FD54964"/>
    <w:multiLevelType w:val="hybridMultilevel"/>
    <w:tmpl w:val="79AAEE26"/>
    <w:lvl w:ilvl="0" w:tplc="183E5862">
      <w:start w:val="1"/>
      <w:numFmt w:val="lowerLetter"/>
      <w:lvlText w:val="%1)"/>
      <w:lvlJc w:val="left"/>
      <w:pPr>
        <w:ind w:left="720" w:hanging="360"/>
      </w:pPr>
      <w:rPr>
        <w:rFonts w:ascii="Verdana" w:hAnsi="Verdana"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4BE13B5"/>
    <w:multiLevelType w:val="hybridMultilevel"/>
    <w:tmpl w:val="69600796"/>
    <w:lvl w:ilvl="0" w:tplc="AF26C69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59E3835"/>
    <w:multiLevelType w:val="hybridMultilevel"/>
    <w:tmpl w:val="2C0E7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4861C68"/>
    <w:multiLevelType w:val="hybridMultilevel"/>
    <w:tmpl w:val="3C645A54"/>
    <w:lvl w:ilvl="0" w:tplc="95FC6D5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A7D6904"/>
    <w:multiLevelType w:val="hybridMultilevel"/>
    <w:tmpl w:val="247C1998"/>
    <w:lvl w:ilvl="0" w:tplc="22E63CE4">
      <w:numFmt w:val="bullet"/>
      <w:lvlText w:val="–"/>
      <w:lvlJc w:val="left"/>
      <w:pPr>
        <w:ind w:left="827" w:hanging="720"/>
      </w:pPr>
      <w:rPr>
        <w:rFonts w:ascii="Times New Roman" w:eastAsia="Times New Roman" w:hAnsi="Times New Roman" w:cs="Times New Roman" w:hint="default"/>
        <w:b w:val="0"/>
        <w:bCs w:val="0"/>
        <w:i w:val="0"/>
        <w:iCs w:val="0"/>
        <w:spacing w:val="0"/>
        <w:w w:val="100"/>
        <w:sz w:val="24"/>
        <w:szCs w:val="24"/>
        <w:lang w:val="en-US" w:eastAsia="en-US" w:bidi="ar-SA"/>
      </w:rPr>
    </w:lvl>
    <w:lvl w:ilvl="1" w:tplc="5B345DD6">
      <w:numFmt w:val="bullet"/>
      <w:lvlText w:val="•"/>
      <w:lvlJc w:val="left"/>
      <w:pPr>
        <w:ind w:left="1324" w:hanging="720"/>
      </w:pPr>
      <w:rPr>
        <w:rFonts w:hint="default"/>
        <w:lang w:val="en-US" w:eastAsia="en-US" w:bidi="ar-SA"/>
      </w:rPr>
    </w:lvl>
    <w:lvl w:ilvl="2" w:tplc="73EA4330">
      <w:numFmt w:val="bullet"/>
      <w:lvlText w:val="•"/>
      <w:lvlJc w:val="left"/>
      <w:pPr>
        <w:ind w:left="1828" w:hanging="720"/>
      </w:pPr>
      <w:rPr>
        <w:rFonts w:hint="default"/>
        <w:lang w:val="en-US" w:eastAsia="en-US" w:bidi="ar-SA"/>
      </w:rPr>
    </w:lvl>
    <w:lvl w:ilvl="3" w:tplc="D7405CF0">
      <w:numFmt w:val="bullet"/>
      <w:lvlText w:val="•"/>
      <w:lvlJc w:val="left"/>
      <w:pPr>
        <w:ind w:left="2333" w:hanging="720"/>
      </w:pPr>
      <w:rPr>
        <w:rFonts w:hint="default"/>
        <w:lang w:val="en-US" w:eastAsia="en-US" w:bidi="ar-SA"/>
      </w:rPr>
    </w:lvl>
    <w:lvl w:ilvl="4" w:tplc="CC740582">
      <w:numFmt w:val="bullet"/>
      <w:lvlText w:val="•"/>
      <w:lvlJc w:val="left"/>
      <w:pPr>
        <w:ind w:left="2837" w:hanging="720"/>
      </w:pPr>
      <w:rPr>
        <w:rFonts w:hint="default"/>
        <w:lang w:val="en-US" w:eastAsia="en-US" w:bidi="ar-SA"/>
      </w:rPr>
    </w:lvl>
    <w:lvl w:ilvl="5" w:tplc="BB322240">
      <w:numFmt w:val="bullet"/>
      <w:lvlText w:val="•"/>
      <w:lvlJc w:val="left"/>
      <w:pPr>
        <w:ind w:left="3342" w:hanging="720"/>
      </w:pPr>
      <w:rPr>
        <w:rFonts w:hint="default"/>
        <w:lang w:val="en-US" w:eastAsia="en-US" w:bidi="ar-SA"/>
      </w:rPr>
    </w:lvl>
    <w:lvl w:ilvl="6" w:tplc="4CAA6B58">
      <w:numFmt w:val="bullet"/>
      <w:lvlText w:val="•"/>
      <w:lvlJc w:val="left"/>
      <w:pPr>
        <w:ind w:left="3846" w:hanging="720"/>
      </w:pPr>
      <w:rPr>
        <w:rFonts w:hint="default"/>
        <w:lang w:val="en-US" w:eastAsia="en-US" w:bidi="ar-SA"/>
      </w:rPr>
    </w:lvl>
    <w:lvl w:ilvl="7" w:tplc="9F46EF28">
      <w:numFmt w:val="bullet"/>
      <w:lvlText w:val="•"/>
      <w:lvlJc w:val="left"/>
      <w:pPr>
        <w:ind w:left="4350" w:hanging="720"/>
      </w:pPr>
      <w:rPr>
        <w:rFonts w:hint="default"/>
        <w:lang w:val="en-US" w:eastAsia="en-US" w:bidi="ar-SA"/>
      </w:rPr>
    </w:lvl>
    <w:lvl w:ilvl="8" w:tplc="9BDE35F6">
      <w:numFmt w:val="bullet"/>
      <w:lvlText w:val="•"/>
      <w:lvlJc w:val="left"/>
      <w:pPr>
        <w:ind w:left="4855" w:hanging="720"/>
      </w:pPr>
      <w:rPr>
        <w:rFonts w:hint="default"/>
        <w:lang w:val="en-US" w:eastAsia="en-US" w:bidi="ar-SA"/>
      </w:rPr>
    </w:lvl>
  </w:abstractNum>
  <w:num w:numId="1" w16cid:durableId="195853838">
    <w:abstractNumId w:val="4"/>
  </w:num>
  <w:num w:numId="2" w16cid:durableId="1568374243">
    <w:abstractNumId w:val="11"/>
  </w:num>
  <w:num w:numId="3" w16cid:durableId="908685462">
    <w:abstractNumId w:val="0"/>
  </w:num>
  <w:num w:numId="4" w16cid:durableId="113332584">
    <w:abstractNumId w:val="6"/>
  </w:num>
  <w:num w:numId="5" w16cid:durableId="1852866492">
    <w:abstractNumId w:val="21"/>
  </w:num>
  <w:num w:numId="6" w16cid:durableId="2054766217">
    <w:abstractNumId w:val="3"/>
  </w:num>
  <w:num w:numId="7" w16cid:durableId="179390287">
    <w:abstractNumId w:val="8"/>
  </w:num>
  <w:num w:numId="8" w16cid:durableId="1937132871">
    <w:abstractNumId w:val="10"/>
  </w:num>
  <w:num w:numId="9" w16cid:durableId="1976716675">
    <w:abstractNumId w:val="18"/>
  </w:num>
  <w:num w:numId="10" w16cid:durableId="445347325">
    <w:abstractNumId w:val="5"/>
  </w:num>
  <w:num w:numId="11" w16cid:durableId="165760740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72020178">
    <w:abstractNumId w:val="15"/>
  </w:num>
  <w:num w:numId="13" w16cid:durableId="805006891">
    <w:abstractNumId w:val="20"/>
  </w:num>
  <w:num w:numId="14" w16cid:durableId="1771583594">
    <w:abstractNumId w:val="1"/>
  </w:num>
  <w:num w:numId="15" w16cid:durableId="1963730193">
    <w:abstractNumId w:val="9"/>
  </w:num>
  <w:num w:numId="16" w16cid:durableId="2001276026">
    <w:abstractNumId w:val="19"/>
  </w:num>
  <w:num w:numId="17" w16cid:durableId="172770644">
    <w:abstractNumId w:val="13"/>
  </w:num>
  <w:num w:numId="18" w16cid:durableId="450513404">
    <w:abstractNumId w:val="7"/>
  </w:num>
  <w:num w:numId="19" w16cid:durableId="875775582">
    <w:abstractNumId w:val="17"/>
  </w:num>
  <w:num w:numId="20" w16cid:durableId="986319036">
    <w:abstractNumId w:val="14"/>
  </w:num>
  <w:num w:numId="21" w16cid:durableId="995451095">
    <w:abstractNumId w:val="12"/>
  </w:num>
  <w:num w:numId="22" w16cid:durableId="681858947">
    <w:abstractNumId w:val="22"/>
  </w:num>
  <w:num w:numId="23" w16cid:durableId="18073532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activeWritingStyle w:appName="MSWord" w:lang="fr-FR" w:vendorID="64" w:dllVersion="0" w:nlCheck="1" w:checkStyle="0"/>
  <w:proofState w:spelling="clean"/>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B2816"/>
    <w:rsid w:val="0000033D"/>
    <w:rsid w:val="00005CA1"/>
    <w:rsid w:val="000126EE"/>
    <w:rsid w:val="0002291B"/>
    <w:rsid w:val="00025DA8"/>
    <w:rsid w:val="00030879"/>
    <w:rsid w:val="0003222D"/>
    <w:rsid w:val="0003287B"/>
    <w:rsid w:val="0003425E"/>
    <w:rsid w:val="00034CDD"/>
    <w:rsid w:val="000355C0"/>
    <w:rsid w:val="000371BC"/>
    <w:rsid w:val="000414E5"/>
    <w:rsid w:val="00042B44"/>
    <w:rsid w:val="000628AC"/>
    <w:rsid w:val="00066101"/>
    <w:rsid w:val="000728AA"/>
    <w:rsid w:val="000829FD"/>
    <w:rsid w:val="000928D6"/>
    <w:rsid w:val="00094229"/>
    <w:rsid w:val="000A0FB2"/>
    <w:rsid w:val="000A53BD"/>
    <w:rsid w:val="000A5AEC"/>
    <w:rsid w:val="000A67B7"/>
    <w:rsid w:val="000A7BE1"/>
    <w:rsid w:val="000B1A7A"/>
    <w:rsid w:val="000B1AFA"/>
    <w:rsid w:val="000B72ED"/>
    <w:rsid w:val="000C7AEB"/>
    <w:rsid w:val="000D0BA9"/>
    <w:rsid w:val="000E1903"/>
    <w:rsid w:val="000E3CCA"/>
    <w:rsid w:val="000E787B"/>
    <w:rsid w:val="000F0751"/>
    <w:rsid w:val="000F386B"/>
    <w:rsid w:val="000F3C26"/>
    <w:rsid w:val="00100C41"/>
    <w:rsid w:val="00102172"/>
    <w:rsid w:val="00106C88"/>
    <w:rsid w:val="001120E8"/>
    <w:rsid w:val="00116328"/>
    <w:rsid w:val="00121724"/>
    <w:rsid w:val="0012570D"/>
    <w:rsid w:val="00131773"/>
    <w:rsid w:val="0014385D"/>
    <w:rsid w:val="00146192"/>
    <w:rsid w:val="00151626"/>
    <w:rsid w:val="00151F34"/>
    <w:rsid w:val="00176587"/>
    <w:rsid w:val="00180C81"/>
    <w:rsid w:val="00194107"/>
    <w:rsid w:val="00194A3F"/>
    <w:rsid w:val="001A25C7"/>
    <w:rsid w:val="001A55A7"/>
    <w:rsid w:val="001B0EA1"/>
    <w:rsid w:val="001B3385"/>
    <w:rsid w:val="001B4012"/>
    <w:rsid w:val="001C2C83"/>
    <w:rsid w:val="001C2DD2"/>
    <w:rsid w:val="001C57B4"/>
    <w:rsid w:val="001C6A52"/>
    <w:rsid w:val="001C6BF2"/>
    <w:rsid w:val="001C733A"/>
    <w:rsid w:val="001D36E9"/>
    <w:rsid w:val="001D7FE9"/>
    <w:rsid w:val="001E28ED"/>
    <w:rsid w:val="001F3970"/>
    <w:rsid w:val="001F39D8"/>
    <w:rsid w:val="001F4EE2"/>
    <w:rsid w:val="001F7D24"/>
    <w:rsid w:val="00201193"/>
    <w:rsid w:val="002023D5"/>
    <w:rsid w:val="0020429C"/>
    <w:rsid w:val="00205EBA"/>
    <w:rsid w:val="0022193C"/>
    <w:rsid w:val="002259B5"/>
    <w:rsid w:val="00232A9A"/>
    <w:rsid w:val="00235DA1"/>
    <w:rsid w:val="0024650D"/>
    <w:rsid w:val="00247DD5"/>
    <w:rsid w:val="0026112B"/>
    <w:rsid w:val="00262E99"/>
    <w:rsid w:val="00263A71"/>
    <w:rsid w:val="00263C78"/>
    <w:rsid w:val="002670DE"/>
    <w:rsid w:val="00271525"/>
    <w:rsid w:val="00274C65"/>
    <w:rsid w:val="002802FA"/>
    <w:rsid w:val="00281253"/>
    <w:rsid w:val="00283AF2"/>
    <w:rsid w:val="00286FA4"/>
    <w:rsid w:val="00287E2A"/>
    <w:rsid w:val="002901DE"/>
    <w:rsid w:val="002B1832"/>
    <w:rsid w:val="002B69AA"/>
    <w:rsid w:val="002C3900"/>
    <w:rsid w:val="002C41CC"/>
    <w:rsid w:val="002E29E0"/>
    <w:rsid w:val="002F4EC7"/>
    <w:rsid w:val="00301175"/>
    <w:rsid w:val="003022CD"/>
    <w:rsid w:val="00303302"/>
    <w:rsid w:val="003077D6"/>
    <w:rsid w:val="00312FDB"/>
    <w:rsid w:val="00316414"/>
    <w:rsid w:val="00323A0A"/>
    <w:rsid w:val="00330E44"/>
    <w:rsid w:val="00335000"/>
    <w:rsid w:val="003374CA"/>
    <w:rsid w:val="003411EA"/>
    <w:rsid w:val="00343769"/>
    <w:rsid w:val="00351D61"/>
    <w:rsid w:val="003570A4"/>
    <w:rsid w:val="00362A4C"/>
    <w:rsid w:val="0036555A"/>
    <w:rsid w:val="003676BA"/>
    <w:rsid w:val="00372912"/>
    <w:rsid w:val="003A0E5C"/>
    <w:rsid w:val="003A7FAE"/>
    <w:rsid w:val="003C0D0F"/>
    <w:rsid w:val="003C21CB"/>
    <w:rsid w:val="003C2A17"/>
    <w:rsid w:val="003C61C1"/>
    <w:rsid w:val="003D2D93"/>
    <w:rsid w:val="003D3518"/>
    <w:rsid w:val="003E7F72"/>
    <w:rsid w:val="003F0663"/>
    <w:rsid w:val="003F1FF7"/>
    <w:rsid w:val="003F6DA3"/>
    <w:rsid w:val="00407F78"/>
    <w:rsid w:val="0041261E"/>
    <w:rsid w:val="004135EF"/>
    <w:rsid w:val="00415F8D"/>
    <w:rsid w:val="00417341"/>
    <w:rsid w:val="00421C27"/>
    <w:rsid w:val="00425C36"/>
    <w:rsid w:val="0042665E"/>
    <w:rsid w:val="004272D3"/>
    <w:rsid w:val="004351CC"/>
    <w:rsid w:val="00452394"/>
    <w:rsid w:val="0046081A"/>
    <w:rsid w:val="0047177C"/>
    <w:rsid w:val="0047641C"/>
    <w:rsid w:val="00480811"/>
    <w:rsid w:val="0048106D"/>
    <w:rsid w:val="004831A2"/>
    <w:rsid w:val="00484237"/>
    <w:rsid w:val="00484E27"/>
    <w:rsid w:val="004918B4"/>
    <w:rsid w:val="004968CE"/>
    <w:rsid w:val="004A3671"/>
    <w:rsid w:val="004A6FD9"/>
    <w:rsid w:val="004B5345"/>
    <w:rsid w:val="004C31E0"/>
    <w:rsid w:val="004E20B1"/>
    <w:rsid w:val="004E2F17"/>
    <w:rsid w:val="004E5853"/>
    <w:rsid w:val="004E63CA"/>
    <w:rsid w:val="004F0F06"/>
    <w:rsid w:val="00503E81"/>
    <w:rsid w:val="00507659"/>
    <w:rsid w:val="00510B8B"/>
    <w:rsid w:val="00513AB0"/>
    <w:rsid w:val="00517DD6"/>
    <w:rsid w:val="005312F5"/>
    <w:rsid w:val="00532656"/>
    <w:rsid w:val="005341D8"/>
    <w:rsid w:val="00534C87"/>
    <w:rsid w:val="00535569"/>
    <w:rsid w:val="005362D3"/>
    <w:rsid w:val="005417ED"/>
    <w:rsid w:val="00543B4E"/>
    <w:rsid w:val="005460E7"/>
    <w:rsid w:val="00566107"/>
    <w:rsid w:val="00567D3A"/>
    <w:rsid w:val="00570E4E"/>
    <w:rsid w:val="00571F3E"/>
    <w:rsid w:val="00573795"/>
    <w:rsid w:val="0058043E"/>
    <w:rsid w:val="005A3FDF"/>
    <w:rsid w:val="005A5140"/>
    <w:rsid w:val="005B1C7D"/>
    <w:rsid w:val="005B2E6D"/>
    <w:rsid w:val="005B75AA"/>
    <w:rsid w:val="005C27B4"/>
    <w:rsid w:val="005C3FF3"/>
    <w:rsid w:val="005D5B6A"/>
    <w:rsid w:val="005E63CC"/>
    <w:rsid w:val="005F1252"/>
    <w:rsid w:val="005F3121"/>
    <w:rsid w:val="006038E2"/>
    <w:rsid w:val="006106A4"/>
    <w:rsid w:val="00610B74"/>
    <w:rsid w:val="00611F28"/>
    <w:rsid w:val="00616CE7"/>
    <w:rsid w:val="00616D7C"/>
    <w:rsid w:val="00630893"/>
    <w:rsid w:val="0063095C"/>
    <w:rsid w:val="006324CB"/>
    <w:rsid w:val="006446EA"/>
    <w:rsid w:val="00646CCC"/>
    <w:rsid w:val="00657302"/>
    <w:rsid w:val="006575AC"/>
    <w:rsid w:val="00664AFF"/>
    <w:rsid w:val="006702AF"/>
    <w:rsid w:val="00672A53"/>
    <w:rsid w:val="006745F4"/>
    <w:rsid w:val="00677809"/>
    <w:rsid w:val="00677B12"/>
    <w:rsid w:val="00680728"/>
    <w:rsid w:val="00684A46"/>
    <w:rsid w:val="00686E04"/>
    <w:rsid w:val="006945CC"/>
    <w:rsid w:val="006A441C"/>
    <w:rsid w:val="006A72FF"/>
    <w:rsid w:val="006C2F0D"/>
    <w:rsid w:val="006C6E40"/>
    <w:rsid w:val="006E2A4D"/>
    <w:rsid w:val="006E5FC3"/>
    <w:rsid w:val="00713A52"/>
    <w:rsid w:val="00715329"/>
    <w:rsid w:val="00717431"/>
    <w:rsid w:val="00720C5F"/>
    <w:rsid w:val="007228FC"/>
    <w:rsid w:val="00723FF9"/>
    <w:rsid w:val="00725BCB"/>
    <w:rsid w:val="0074048B"/>
    <w:rsid w:val="007409A6"/>
    <w:rsid w:val="007418C5"/>
    <w:rsid w:val="00744208"/>
    <w:rsid w:val="007446C4"/>
    <w:rsid w:val="00747B9D"/>
    <w:rsid w:val="00752391"/>
    <w:rsid w:val="00753120"/>
    <w:rsid w:val="00764C3A"/>
    <w:rsid w:val="00767004"/>
    <w:rsid w:val="0076719F"/>
    <w:rsid w:val="00767368"/>
    <w:rsid w:val="00772A1B"/>
    <w:rsid w:val="00777A70"/>
    <w:rsid w:val="0078520A"/>
    <w:rsid w:val="007909EA"/>
    <w:rsid w:val="00795531"/>
    <w:rsid w:val="007A3295"/>
    <w:rsid w:val="007A502A"/>
    <w:rsid w:val="007B640A"/>
    <w:rsid w:val="007C0DD9"/>
    <w:rsid w:val="007C35C5"/>
    <w:rsid w:val="007C4B56"/>
    <w:rsid w:val="007F05FD"/>
    <w:rsid w:val="007F77F5"/>
    <w:rsid w:val="008073B3"/>
    <w:rsid w:val="00813D00"/>
    <w:rsid w:val="008358A2"/>
    <w:rsid w:val="00845D1E"/>
    <w:rsid w:val="008504DD"/>
    <w:rsid w:val="008516F9"/>
    <w:rsid w:val="008573D2"/>
    <w:rsid w:val="008705FE"/>
    <w:rsid w:val="00876856"/>
    <w:rsid w:val="00877D4A"/>
    <w:rsid w:val="00894977"/>
    <w:rsid w:val="008A6EA9"/>
    <w:rsid w:val="008A79DF"/>
    <w:rsid w:val="008B2649"/>
    <w:rsid w:val="008B7B7C"/>
    <w:rsid w:val="008C102A"/>
    <w:rsid w:val="008C61A6"/>
    <w:rsid w:val="008D37EF"/>
    <w:rsid w:val="008D46B3"/>
    <w:rsid w:val="008D5550"/>
    <w:rsid w:val="008E0BD4"/>
    <w:rsid w:val="008F09F2"/>
    <w:rsid w:val="008F32DF"/>
    <w:rsid w:val="008F36A4"/>
    <w:rsid w:val="008F3C5D"/>
    <w:rsid w:val="008F65A7"/>
    <w:rsid w:val="008F6F62"/>
    <w:rsid w:val="00900FDC"/>
    <w:rsid w:val="009066FD"/>
    <w:rsid w:val="009078D4"/>
    <w:rsid w:val="00910362"/>
    <w:rsid w:val="00914F6A"/>
    <w:rsid w:val="00921DF8"/>
    <w:rsid w:val="00931DE7"/>
    <w:rsid w:val="00935540"/>
    <w:rsid w:val="00941163"/>
    <w:rsid w:val="009411FB"/>
    <w:rsid w:val="0094173E"/>
    <w:rsid w:val="0095212A"/>
    <w:rsid w:val="00966B11"/>
    <w:rsid w:val="00970195"/>
    <w:rsid w:val="00975258"/>
    <w:rsid w:val="00980CFA"/>
    <w:rsid w:val="0098241E"/>
    <w:rsid w:val="00983747"/>
    <w:rsid w:val="00987A8A"/>
    <w:rsid w:val="009A59D9"/>
    <w:rsid w:val="009A61D9"/>
    <w:rsid w:val="009B13D8"/>
    <w:rsid w:val="009B24D5"/>
    <w:rsid w:val="009B5F8F"/>
    <w:rsid w:val="009C6202"/>
    <w:rsid w:val="009E14CD"/>
    <w:rsid w:val="009F1609"/>
    <w:rsid w:val="009F6A35"/>
    <w:rsid w:val="00A11E5A"/>
    <w:rsid w:val="00A1213B"/>
    <w:rsid w:val="00A157FB"/>
    <w:rsid w:val="00A16AC5"/>
    <w:rsid w:val="00A32BE4"/>
    <w:rsid w:val="00A372F8"/>
    <w:rsid w:val="00A37380"/>
    <w:rsid w:val="00A479E0"/>
    <w:rsid w:val="00A670F1"/>
    <w:rsid w:val="00A742D4"/>
    <w:rsid w:val="00A7480A"/>
    <w:rsid w:val="00A76A31"/>
    <w:rsid w:val="00A81AD8"/>
    <w:rsid w:val="00A844E3"/>
    <w:rsid w:val="00A84E1B"/>
    <w:rsid w:val="00A8603E"/>
    <w:rsid w:val="00AA189A"/>
    <w:rsid w:val="00AA78FE"/>
    <w:rsid w:val="00AB49B2"/>
    <w:rsid w:val="00AB7255"/>
    <w:rsid w:val="00AC498D"/>
    <w:rsid w:val="00AD04F6"/>
    <w:rsid w:val="00AE185A"/>
    <w:rsid w:val="00AE1F1D"/>
    <w:rsid w:val="00AE2673"/>
    <w:rsid w:val="00AE4842"/>
    <w:rsid w:val="00AE50E5"/>
    <w:rsid w:val="00AF7DF7"/>
    <w:rsid w:val="00B00E93"/>
    <w:rsid w:val="00B30A5F"/>
    <w:rsid w:val="00B30E6F"/>
    <w:rsid w:val="00B363A6"/>
    <w:rsid w:val="00B414F7"/>
    <w:rsid w:val="00B43133"/>
    <w:rsid w:val="00B62846"/>
    <w:rsid w:val="00B65099"/>
    <w:rsid w:val="00B66B62"/>
    <w:rsid w:val="00B74238"/>
    <w:rsid w:val="00B7464D"/>
    <w:rsid w:val="00B83E34"/>
    <w:rsid w:val="00B8593E"/>
    <w:rsid w:val="00B87399"/>
    <w:rsid w:val="00B91544"/>
    <w:rsid w:val="00B91E5C"/>
    <w:rsid w:val="00B96EA4"/>
    <w:rsid w:val="00B972F5"/>
    <w:rsid w:val="00BA3254"/>
    <w:rsid w:val="00BB6DF0"/>
    <w:rsid w:val="00BE0C6F"/>
    <w:rsid w:val="00BE64E1"/>
    <w:rsid w:val="00BF0A76"/>
    <w:rsid w:val="00BF5995"/>
    <w:rsid w:val="00C05A96"/>
    <w:rsid w:val="00C14D59"/>
    <w:rsid w:val="00C16D35"/>
    <w:rsid w:val="00C2040B"/>
    <w:rsid w:val="00C23E0F"/>
    <w:rsid w:val="00C40D48"/>
    <w:rsid w:val="00C521CE"/>
    <w:rsid w:val="00C5605A"/>
    <w:rsid w:val="00C61074"/>
    <w:rsid w:val="00C65660"/>
    <w:rsid w:val="00C6690D"/>
    <w:rsid w:val="00C67CC7"/>
    <w:rsid w:val="00C73E4C"/>
    <w:rsid w:val="00C755EB"/>
    <w:rsid w:val="00C8136F"/>
    <w:rsid w:val="00C904F0"/>
    <w:rsid w:val="00C91B92"/>
    <w:rsid w:val="00C942CF"/>
    <w:rsid w:val="00CA2BA1"/>
    <w:rsid w:val="00CA3055"/>
    <w:rsid w:val="00CA5A74"/>
    <w:rsid w:val="00CA7C08"/>
    <w:rsid w:val="00CB31E3"/>
    <w:rsid w:val="00CB3F9E"/>
    <w:rsid w:val="00CB736E"/>
    <w:rsid w:val="00CC34E4"/>
    <w:rsid w:val="00CC3BB5"/>
    <w:rsid w:val="00CD1B8E"/>
    <w:rsid w:val="00CD2358"/>
    <w:rsid w:val="00CD29DA"/>
    <w:rsid w:val="00CD3AA9"/>
    <w:rsid w:val="00CD450A"/>
    <w:rsid w:val="00CE4D5D"/>
    <w:rsid w:val="00CE611E"/>
    <w:rsid w:val="00CF5509"/>
    <w:rsid w:val="00CF73D6"/>
    <w:rsid w:val="00D02727"/>
    <w:rsid w:val="00D1088F"/>
    <w:rsid w:val="00D2490F"/>
    <w:rsid w:val="00D267C3"/>
    <w:rsid w:val="00D30E01"/>
    <w:rsid w:val="00D47440"/>
    <w:rsid w:val="00D715C8"/>
    <w:rsid w:val="00D75BE7"/>
    <w:rsid w:val="00D77D94"/>
    <w:rsid w:val="00D87DF9"/>
    <w:rsid w:val="00D97A24"/>
    <w:rsid w:val="00DB08B5"/>
    <w:rsid w:val="00DB2A74"/>
    <w:rsid w:val="00DD0BD3"/>
    <w:rsid w:val="00DD1B0B"/>
    <w:rsid w:val="00DD6811"/>
    <w:rsid w:val="00DE548D"/>
    <w:rsid w:val="00DF3281"/>
    <w:rsid w:val="00E00CE6"/>
    <w:rsid w:val="00E00FA1"/>
    <w:rsid w:val="00E05339"/>
    <w:rsid w:val="00E16CB0"/>
    <w:rsid w:val="00E1707C"/>
    <w:rsid w:val="00E249EB"/>
    <w:rsid w:val="00E264E3"/>
    <w:rsid w:val="00E308F3"/>
    <w:rsid w:val="00E30B46"/>
    <w:rsid w:val="00E41BBC"/>
    <w:rsid w:val="00E42ADE"/>
    <w:rsid w:val="00E47109"/>
    <w:rsid w:val="00E579CF"/>
    <w:rsid w:val="00E65817"/>
    <w:rsid w:val="00E675FA"/>
    <w:rsid w:val="00E7124E"/>
    <w:rsid w:val="00E726F2"/>
    <w:rsid w:val="00E757DA"/>
    <w:rsid w:val="00E77451"/>
    <w:rsid w:val="00E8030D"/>
    <w:rsid w:val="00E862C9"/>
    <w:rsid w:val="00E86837"/>
    <w:rsid w:val="00E95B57"/>
    <w:rsid w:val="00EA500E"/>
    <w:rsid w:val="00EC6FCB"/>
    <w:rsid w:val="00ED7263"/>
    <w:rsid w:val="00EF24C1"/>
    <w:rsid w:val="00EF31BB"/>
    <w:rsid w:val="00EF4985"/>
    <w:rsid w:val="00EF5963"/>
    <w:rsid w:val="00EF7158"/>
    <w:rsid w:val="00F109D8"/>
    <w:rsid w:val="00F40635"/>
    <w:rsid w:val="00F53772"/>
    <w:rsid w:val="00F77FF2"/>
    <w:rsid w:val="00F9308D"/>
    <w:rsid w:val="00F96C92"/>
    <w:rsid w:val="00FB04C0"/>
    <w:rsid w:val="00FB0BC1"/>
    <w:rsid w:val="00FB2816"/>
    <w:rsid w:val="00FB4859"/>
    <w:rsid w:val="00FC270D"/>
    <w:rsid w:val="00FC5DD5"/>
    <w:rsid w:val="00FD01E8"/>
    <w:rsid w:val="00FE05E4"/>
    <w:rsid w:val="00FE3597"/>
    <w:rsid w:val="00FE41DE"/>
    <w:rsid w:val="00FE7C55"/>
    <w:rsid w:val="00FF1D45"/>
    <w:rsid w:val="00FF3AE7"/>
    <w:rsid w:val="00FF44B3"/>
    <w:rsid w:val="00FF6B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551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28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14D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4D59"/>
    <w:rPr>
      <w:rFonts w:ascii="Tahoma" w:hAnsi="Tahoma" w:cs="Tahoma"/>
      <w:sz w:val="16"/>
      <w:szCs w:val="16"/>
    </w:rPr>
  </w:style>
  <w:style w:type="character" w:styleId="CommentReference">
    <w:name w:val="annotation reference"/>
    <w:basedOn w:val="DefaultParagraphFont"/>
    <w:uiPriority w:val="99"/>
    <w:unhideWhenUsed/>
    <w:rsid w:val="004C31E0"/>
    <w:rPr>
      <w:sz w:val="16"/>
      <w:szCs w:val="16"/>
    </w:rPr>
  </w:style>
  <w:style w:type="paragraph" w:styleId="CommentText">
    <w:name w:val="annotation text"/>
    <w:basedOn w:val="Normal"/>
    <w:link w:val="CommentTextChar"/>
    <w:uiPriority w:val="99"/>
    <w:unhideWhenUsed/>
    <w:rsid w:val="004C31E0"/>
    <w:pPr>
      <w:spacing w:line="240" w:lineRule="auto"/>
    </w:pPr>
    <w:rPr>
      <w:sz w:val="20"/>
      <w:szCs w:val="20"/>
    </w:rPr>
  </w:style>
  <w:style w:type="character" w:customStyle="1" w:styleId="CommentTextChar">
    <w:name w:val="Comment Text Char"/>
    <w:basedOn w:val="DefaultParagraphFont"/>
    <w:link w:val="CommentText"/>
    <w:uiPriority w:val="99"/>
    <w:rsid w:val="004C31E0"/>
    <w:rPr>
      <w:sz w:val="20"/>
      <w:szCs w:val="20"/>
    </w:rPr>
  </w:style>
  <w:style w:type="paragraph" w:styleId="CommentSubject">
    <w:name w:val="annotation subject"/>
    <w:basedOn w:val="CommentText"/>
    <w:next w:val="CommentText"/>
    <w:link w:val="CommentSubjectChar"/>
    <w:uiPriority w:val="99"/>
    <w:semiHidden/>
    <w:unhideWhenUsed/>
    <w:rsid w:val="004C31E0"/>
    <w:rPr>
      <w:b/>
      <w:bCs/>
    </w:rPr>
  </w:style>
  <w:style w:type="character" w:customStyle="1" w:styleId="CommentSubjectChar">
    <w:name w:val="Comment Subject Char"/>
    <w:basedOn w:val="CommentTextChar"/>
    <w:link w:val="CommentSubject"/>
    <w:uiPriority w:val="99"/>
    <w:semiHidden/>
    <w:rsid w:val="004C31E0"/>
    <w:rPr>
      <w:b/>
      <w:bCs/>
      <w:sz w:val="20"/>
      <w:szCs w:val="20"/>
    </w:rPr>
  </w:style>
  <w:style w:type="paragraph" w:styleId="ListParagraph">
    <w:name w:val="List Paragraph"/>
    <w:aliases w:val="Dot pt,Colorful List - Accent 11,No Spacing1,List Paragraph Char Char Char,Indicator Text,Numbered Para 1,Bullet 1,F5 List Paragraph,Bullet Points,List Paragraph12,MAIN CONTENT,Normal numbered,OBC Bullet,EC"/>
    <w:basedOn w:val="Normal"/>
    <w:link w:val="ListParagraphChar"/>
    <w:uiPriority w:val="1"/>
    <w:qFormat/>
    <w:rsid w:val="000371BC"/>
    <w:pPr>
      <w:ind w:left="720"/>
      <w:contextualSpacing/>
    </w:pPr>
  </w:style>
  <w:style w:type="paragraph" w:styleId="Header">
    <w:name w:val="header"/>
    <w:basedOn w:val="Normal"/>
    <w:link w:val="HeaderChar"/>
    <w:uiPriority w:val="99"/>
    <w:unhideWhenUsed/>
    <w:rsid w:val="0022193C"/>
    <w:pPr>
      <w:tabs>
        <w:tab w:val="center" w:pos="4252"/>
        <w:tab w:val="right" w:pos="8504"/>
      </w:tabs>
      <w:spacing w:after="0" w:line="240" w:lineRule="auto"/>
    </w:pPr>
  </w:style>
  <w:style w:type="character" w:customStyle="1" w:styleId="HeaderChar">
    <w:name w:val="Header Char"/>
    <w:basedOn w:val="DefaultParagraphFont"/>
    <w:link w:val="Header"/>
    <w:uiPriority w:val="99"/>
    <w:rsid w:val="0022193C"/>
  </w:style>
  <w:style w:type="paragraph" w:styleId="Footer">
    <w:name w:val="footer"/>
    <w:basedOn w:val="Normal"/>
    <w:link w:val="FooterChar"/>
    <w:uiPriority w:val="99"/>
    <w:unhideWhenUsed/>
    <w:rsid w:val="0022193C"/>
    <w:pPr>
      <w:tabs>
        <w:tab w:val="center" w:pos="4252"/>
        <w:tab w:val="right" w:pos="8504"/>
      </w:tabs>
      <w:spacing w:after="0" w:line="240" w:lineRule="auto"/>
    </w:pPr>
  </w:style>
  <w:style w:type="character" w:customStyle="1" w:styleId="FooterChar">
    <w:name w:val="Footer Char"/>
    <w:basedOn w:val="DefaultParagraphFont"/>
    <w:link w:val="Footer"/>
    <w:uiPriority w:val="99"/>
    <w:rsid w:val="0022193C"/>
  </w:style>
  <w:style w:type="paragraph" w:styleId="Revision">
    <w:name w:val="Revision"/>
    <w:hidden/>
    <w:uiPriority w:val="99"/>
    <w:semiHidden/>
    <w:rsid w:val="00966B11"/>
    <w:pPr>
      <w:spacing w:after="0" w:line="240" w:lineRule="auto"/>
    </w:pPr>
  </w:style>
  <w:style w:type="paragraph" w:styleId="NoSpacing">
    <w:name w:val="No Spacing"/>
    <w:uiPriority w:val="1"/>
    <w:qFormat/>
    <w:rsid w:val="006C6E40"/>
    <w:pPr>
      <w:spacing w:after="0" w:line="240" w:lineRule="auto"/>
    </w:pPr>
  </w:style>
  <w:style w:type="paragraph" w:customStyle="1" w:styleId="NormalLeft">
    <w:name w:val="Normal Left"/>
    <w:basedOn w:val="Normal"/>
    <w:uiPriority w:val="99"/>
    <w:rsid w:val="00534C87"/>
    <w:pPr>
      <w:autoSpaceDE w:val="0"/>
      <w:autoSpaceDN w:val="0"/>
      <w:spacing w:before="120" w:after="120" w:line="240" w:lineRule="auto"/>
    </w:pPr>
    <w:rPr>
      <w:rFonts w:ascii="Times New Roman" w:eastAsiaTheme="minorEastAsia" w:hAnsi="Times New Roman" w:cs="Times New Roman"/>
      <w:sz w:val="24"/>
      <w:szCs w:val="24"/>
      <w:lang w:val="fr-FR" w:eastAsia="en-GB"/>
    </w:rPr>
  </w:style>
  <w:style w:type="paragraph" w:customStyle="1" w:styleId="Point0">
    <w:name w:val="Point 0"/>
    <w:basedOn w:val="Normal"/>
    <w:uiPriority w:val="99"/>
    <w:rsid w:val="00503E81"/>
    <w:pPr>
      <w:autoSpaceDE w:val="0"/>
      <w:autoSpaceDN w:val="0"/>
      <w:spacing w:before="120" w:after="120" w:line="240" w:lineRule="auto"/>
      <w:ind w:left="851" w:hanging="851"/>
      <w:jc w:val="both"/>
    </w:pPr>
    <w:rPr>
      <w:rFonts w:ascii="Times New Roman" w:eastAsiaTheme="minorEastAsia" w:hAnsi="Times New Roman" w:cs="Times New Roman"/>
      <w:sz w:val="24"/>
      <w:szCs w:val="24"/>
      <w:lang w:val="fr-FR" w:eastAsia="en-GB"/>
    </w:rPr>
  </w:style>
  <w:style w:type="paragraph" w:customStyle="1" w:styleId="Annexetitreexposglobal">
    <w:name w:val="Annexe titre (exposé global)"/>
    <w:basedOn w:val="Normal"/>
    <w:next w:val="Normal"/>
    <w:uiPriority w:val="99"/>
    <w:rsid w:val="008358A2"/>
    <w:pPr>
      <w:autoSpaceDE w:val="0"/>
      <w:autoSpaceDN w:val="0"/>
      <w:spacing w:before="120" w:after="120" w:line="240" w:lineRule="auto"/>
      <w:jc w:val="center"/>
    </w:pPr>
    <w:rPr>
      <w:rFonts w:ascii="Times New Roman" w:eastAsiaTheme="minorEastAsia" w:hAnsi="Times New Roman" w:cs="Times New Roman"/>
      <w:b/>
      <w:bCs/>
      <w:sz w:val="24"/>
      <w:szCs w:val="24"/>
      <w:u w:val="single"/>
      <w:lang w:val="fr-FR" w:eastAsia="en-GB"/>
    </w:rPr>
  </w:style>
  <w:style w:type="paragraph" w:styleId="BodyText">
    <w:name w:val="Body Text"/>
    <w:basedOn w:val="Normal"/>
    <w:link w:val="BodyTextChar"/>
    <w:uiPriority w:val="1"/>
    <w:qFormat/>
    <w:rsid w:val="004272D3"/>
    <w:pPr>
      <w:widowControl w:val="0"/>
      <w:autoSpaceDE w:val="0"/>
      <w:autoSpaceDN w:val="0"/>
      <w:spacing w:after="0" w:line="240" w:lineRule="auto"/>
      <w:ind w:left="985"/>
    </w:pPr>
    <w:rPr>
      <w:rFonts w:ascii="Verdana" w:eastAsia="Verdana" w:hAnsi="Verdana" w:cs="Verdana"/>
      <w:lang w:val="en-US"/>
    </w:rPr>
  </w:style>
  <w:style w:type="character" w:customStyle="1" w:styleId="BodyTextChar">
    <w:name w:val="Body Text Char"/>
    <w:basedOn w:val="DefaultParagraphFont"/>
    <w:link w:val="BodyText"/>
    <w:uiPriority w:val="1"/>
    <w:rsid w:val="004272D3"/>
    <w:rPr>
      <w:rFonts w:ascii="Verdana" w:eastAsia="Verdana" w:hAnsi="Verdana" w:cs="Verdana"/>
      <w:lang w:val="en-US"/>
    </w:rPr>
  </w:style>
  <w:style w:type="character" w:customStyle="1" w:styleId="ListParagraphChar">
    <w:name w:val="List Paragraph Char"/>
    <w:aliases w:val="Dot pt Char,Colorful List - Accent 11 Char,No Spacing1 Char,List Paragraph Char Char Char Char,Indicator Text Char,Numbered Para 1 Char,Bullet 1 Char,F5 List Paragraph Char,Bullet Points Char,List Paragraph12 Char,MAIN CONTENT Char"/>
    <w:basedOn w:val="DefaultParagraphFont"/>
    <w:link w:val="ListParagraph"/>
    <w:uiPriority w:val="34"/>
    <w:locked/>
    <w:rsid w:val="006446EA"/>
  </w:style>
  <w:style w:type="paragraph" w:customStyle="1" w:styleId="TableParagraph">
    <w:name w:val="Table Paragraph"/>
    <w:basedOn w:val="Normal"/>
    <w:uiPriority w:val="1"/>
    <w:qFormat/>
    <w:rsid w:val="00686E04"/>
    <w:pPr>
      <w:widowControl w:val="0"/>
      <w:autoSpaceDE w:val="0"/>
      <w:autoSpaceDN w:val="0"/>
      <w:spacing w:before="120" w:after="0" w:line="240" w:lineRule="auto"/>
      <w:ind w:left="107"/>
    </w:pPr>
    <w:rPr>
      <w:rFonts w:ascii="Times New Roman" w:eastAsia="Times New Roman" w:hAnsi="Times New Roman" w:cs="Times New Roman"/>
      <w:lang w:val="en-US"/>
    </w:rPr>
  </w:style>
  <w:style w:type="character" w:styleId="Hyperlink">
    <w:name w:val="Hyperlink"/>
    <w:basedOn w:val="DefaultParagraphFont"/>
    <w:uiPriority w:val="99"/>
    <w:unhideWhenUsed/>
    <w:rsid w:val="001E28ED"/>
    <w:rPr>
      <w:color w:val="0000FF" w:themeColor="hyperlink"/>
      <w:u w:val="single"/>
    </w:rPr>
  </w:style>
  <w:style w:type="character" w:styleId="UnresolvedMention">
    <w:name w:val="Unresolved Mention"/>
    <w:basedOn w:val="DefaultParagraphFont"/>
    <w:uiPriority w:val="99"/>
    <w:semiHidden/>
    <w:unhideWhenUsed/>
    <w:rsid w:val="001E28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47903">
      <w:bodyDiv w:val="1"/>
      <w:marLeft w:val="0"/>
      <w:marRight w:val="0"/>
      <w:marTop w:val="0"/>
      <w:marBottom w:val="0"/>
      <w:divBdr>
        <w:top w:val="none" w:sz="0" w:space="0" w:color="auto"/>
        <w:left w:val="none" w:sz="0" w:space="0" w:color="auto"/>
        <w:bottom w:val="none" w:sz="0" w:space="0" w:color="auto"/>
        <w:right w:val="none" w:sz="0" w:space="0" w:color="auto"/>
      </w:divBdr>
    </w:div>
    <w:div w:id="283343917">
      <w:bodyDiv w:val="1"/>
      <w:marLeft w:val="0"/>
      <w:marRight w:val="0"/>
      <w:marTop w:val="0"/>
      <w:marBottom w:val="0"/>
      <w:divBdr>
        <w:top w:val="none" w:sz="0" w:space="0" w:color="auto"/>
        <w:left w:val="none" w:sz="0" w:space="0" w:color="auto"/>
        <w:bottom w:val="none" w:sz="0" w:space="0" w:color="auto"/>
        <w:right w:val="none" w:sz="0" w:space="0" w:color="auto"/>
      </w:divBdr>
    </w:div>
    <w:div w:id="851989271">
      <w:bodyDiv w:val="1"/>
      <w:marLeft w:val="0"/>
      <w:marRight w:val="0"/>
      <w:marTop w:val="0"/>
      <w:marBottom w:val="0"/>
      <w:divBdr>
        <w:top w:val="none" w:sz="0" w:space="0" w:color="auto"/>
        <w:left w:val="none" w:sz="0" w:space="0" w:color="auto"/>
        <w:bottom w:val="none" w:sz="0" w:space="0" w:color="auto"/>
        <w:right w:val="none" w:sz="0" w:space="0" w:color="auto"/>
      </w:divBdr>
    </w:div>
    <w:div w:id="896472796">
      <w:bodyDiv w:val="1"/>
      <w:marLeft w:val="0"/>
      <w:marRight w:val="0"/>
      <w:marTop w:val="0"/>
      <w:marBottom w:val="0"/>
      <w:divBdr>
        <w:top w:val="none" w:sz="0" w:space="0" w:color="auto"/>
        <w:left w:val="none" w:sz="0" w:space="0" w:color="auto"/>
        <w:bottom w:val="none" w:sz="0" w:space="0" w:color="auto"/>
        <w:right w:val="none" w:sz="0" w:space="0" w:color="auto"/>
      </w:divBdr>
    </w:div>
    <w:div w:id="935677989">
      <w:bodyDiv w:val="1"/>
      <w:marLeft w:val="0"/>
      <w:marRight w:val="0"/>
      <w:marTop w:val="0"/>
      <w:marBottom w:val="0"/>
      <w:divBdr>
        <w:top w:val="none" w:sz="0" w:space="0" w:color="auto"/>
        <w:left w:val="none" w:sz="0" w:space="0" w:color="auto"/>
        <w:bottom w:val="none" w:sz="0" w:space="0" w:color="auto"/>
        <w:right w:val="none" w:sz="0" w:space="0" w:color="auto"/>
      </w:divBdr>
    </w:div>
    <w:div w:id="947854014">
      <w:bodyDiv w:val="1"/>
      <w:marLeft w:val="0"/>
      <w:marRight w:val="0"/>
      <w:marTop w:val="0"/>
      <w:marBottom w:val="0"/>
      <w:divBdr>
        <w:top w:val="none" w:sz="0" w:space="0" w:color="auto"/>
        <w:left w:val="none" w:sz="0" w:space="0" w:color="auto"/>
        <w:bottom w:val="none" w:sz="0" w:space="0" w:color="auto"/>
        <w:right w:val="none" w:sz="0" w:space="0" w:color="auto"/>
      </w:divBdr>
    </w:div>
    <w:div w:id="1276907996">
      <w:bodyDiv w:val="1"/>
      <w:marLeft w:val="0"/>
      <w:marRight w:val="0"/>
      <w:marTop w:val="0"/>
      <w:marBottom w:val="0"/>
      <w:divBdr>
        <w:top w:val="none" w:sz="0" w:space="0" w:color="auto"/>
        <w:left w:val="none" w:sz="0" w:space="0" w:color="auto"/>
        <w:bottom w:val="none" w:sz="0" w:space="0" w:color="auto"/>
        <w:right w:val="none" w:sz="0" w:space="0" w:color="auto"/>
      </w:divBdr>
    </w:div>
    <w:div w:id="1475870822">
      <w:bodyDiv w:val="1"/>
      <w:marLeft w:val="0"/>
      <w:marRight w:val="0"/>
      <w:marTop w:val="0"/>
      <w:marBottom w:val="0"/>
      <w:divBdr>
        <w:top w:val="none" w:sz="0" w:space="0" w:color="auto"/>
        <w:left w:val="none" w:sz="0" w:space="0" w:color="auto"/>
        <w:bottom w:val="none" w:sz="0" w:space="0" w:color="auto"/>
        <w:right w:val="none" w:sz="0" w:space="0" w:color="auto"/>
      </w:divBdr>
    </w:div>
    <w:div w:id="1684354750">
      <w:bodyDiv w:val="1"/>
      <w:marLeft w:val="0"/>
      <w:marRight w:val="0"/>
      <w:marTop w:val="0"/>
      <w:marBottom w:val="0"/>
      <w:divBdr>
        <w:top w:val="none" w:sz="0" w:space="0" w:color="auto"/>
        <w:left w:val="none" w:sz="0" w:space="0" w:color="auto"/>
        <w:bottom w:val="none" w:sz="0" w:space="0" w:color="auto"/>
        <w:right w:val="none" w:sz="0" w:space="0" w:color="auto"/>
      </w:divBdr>
    </w:div>
    <w:div w:id="2069761656">
      <w:bodyDiv w:val="1"/>
      <w:marLeft w:val="0"/>
      <w:marRight w:val="0"/>
      <w:marTop w:val="0"/>
      <w:marBottom w:val="0"/>
      <w:divBdr>
        <w:top w:val="none" w:sz="0" w:space="0" w:color="auto"/>
        <w:left w:val="none" w:sz="0" w:space="0" w:color="auto"/>
        <w:bottom w:val="none" w:sz="0" w:space="0" w:color="auto"/>
        <w:right w:val="none" w:sz="0" w:space="0" w:color="auto"/>
      </w:divBdr>
    </w:div>
    <w:div w:id="2085909918">
      <w:bodyDiv w:val="1"/>
      <w:marLeft w:val="0"/>
      <w:marRight w:val="0"/>
      <w:marTop w:val="0"/>
      <w:marBottom w:val="0"/>
      <w:divBdr>
        <w:top w:val="none" w:sz="0" w:space="0" w:color="auto"/>
        <w:left w:val="none" w:sz="0" w:space="0" w:color="auto"/>
        <w:bottom w:val="none" w:sz="0" w:space="0" w:color="auto"/>
        <w:right w:val="none" w:sz="0" w:space="0" w:color="auto"/>
      </w:divBdr>
    </w:div>
    <w:div w:id="21038667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ERIS Document" ma:contentTypeID="0x010100BD4417634701014DA0CDE7BA7EA0A0370010DE6CC8CF7C2F4C95DD4560A5BFE726" ma:contentTypeVersion="58" ma:contentTypeDescription="" ma:contentTypeScope="" ma:versionID="f4790129975b2a3eafbb0d4eb16fda01">
  <xsd:schema xmlns:xsd="http://www.w3.org/2001/XMLSchema" xmlns:xs="http://www.w3.org/2001/XMLSchema" xmlns:p="http://schemas.microsoft.com/office/2006/metadata/properties" xmlns:ns1="http://schemas.microsoft.com/sharepoint/v3" xmlns:ns2="08acf695-f66a-4768-b3cf-48c5dc920dbe" xmlns:ns4="http://schemas.microsoft.com/sharepoint/v4" xmlns:ns5="7d3a43e0-6a6d-43c3-be80-d9064606a4a9" targetNamespace="http://schemas.microsoft.com/office/2006/metadata/properties" ma:root="true" ma:fieldsID="68d877bc19293de5421e211bec7cef92" ns1:_="" ns2:_="" ns4:_="" ns5:_="">
    <xsd:import namespace="http://schemas.microsoft.com/sharepoint/v3"/>
    <xsd:import namespace="08acf695-f66a-4768-b3cf-48c5dc920dbe"/>
    <xsd:import namespace="http://schemas.microsoft.com/sharepoint/v4"/>
    <xsd:import namespace="7d3a43e0-6a6d-43c3-be80-d9064606a4a9"/>
    <xsd:element name="properties">
      <xsd:complexType>
        <xsd:sequence>
          <xsd:element name="documentManagement">
            <xsd:complexType>
              <xsd:all>
                <xsd:element ref="ns2:o5b23233268c446795eaad3746ea89f6" minOccurs="0"/>
                <xsd:element ref="ns2:TaxCatchAll" minOccurs="0"/>
                <xsd:element ref="ns2:TaxCatchAllLabel" minOccurs="0"/>
                <xsd:element ref="ns2:bd0590dde75a4281b274cfe17b88f084" minOccurs="0"/>
                <xsd:element ref="ns2:ERIS_ConfidentialityLevel"/>
                <xsd:element ref="ns2:ERIS_AdditionalMarkings" minOccurs="0"/>
                <xsd:element ref="ns2:ERIS_ApprovalStatus" minOccurs="0"/>
                <xsd:element ref="ns2:ib9b5da6129a4764bff7589b09465f44" minOccurs="0"/>
                <xsd:element ref="ns2:b951eb87927b40548bb1fcfe6ad9c4d4" minOccurs="0"/>
                <xsd:element ref="ns2:ERIS_OtherReference" minOccurs="0"/>
                <xsd:element ref="ns2:ERIS_Relation" minOccurs="0"/>
                <xsd:element ref="ns2:ERIS_AssignedTo" minOccurs="0"/>
                <xsd:element ref="ns2:ERIS_RecordNumber" minOccurs="0"/>
                <xsd:element ref="ns1:FormData" minOccurs="0"/>
                <xsd:element ref="ns4:IconOverlay" minOccurs="0"/>
                <xsd:element ref="ns2:ERIS_SupersededObsolete" minOccurs="0"/>
                <xsd:element ref="ns5:SharedWithUsers" minOccurs="0"/>
                <xsd:element ref="ns2:ERIS_BusinessArea" minOccurs="0"/>
                <xsd:element ref="ns2:FilenameMeetingType" minOccurs="0"/>
                <xsd:element ref="ns2:NextMeetingType" minOccurs="0"/>
                <xsd:element ref="ns2:FilenameMeetingAgendaNo" minOccurs="0"/>
                <xsd:element ref="ns2:FilenameMeetingNo" minOccurs="0"/>
                <xsd:element ref="ns2:NextMeeting" minOccurs="0"/>
                <xsd:element ref="ns2:SourceDocumentInfo" minOccurs="0"/>
                <xsd:element ref="ns2:NextMeetingSubfolder" minOccurs="0"/>
                <xsd:element ref="ns2:SubmittingDepartment" minOccurs="0"/>
                <xsd:element ref="ns2:MeetingApprovalPat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ormData" ma:index="26" nillable="true" ma:displayName="Form Data" ma:hidden="true" ma:internalName="FormData"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acf695-f66a-4768-b3cf-48c5dc920dbe" elementFormDefault="qualified">
    <xsd:import namespace="http://schemas.microsoft.com/office/2006/documentManagement/types"/>
    <xsd:import namespace="http://schemas.microsoft.com/office/infopath/2007/PartnerControls"/>
    <xsd:element name="o5b23233268c446795eaad3746ea89f6" ma:index="8" ma:taxonomy="true" ma:internalName="o5b23233268c446795eaad3746ea89f6" ma:taxonomyFieldName="ERIS_DocumentType" ma:displayName="Document Type" ma:readOnly="false" ma:fieldId="{85b23233-268c-4467-95ea-ad3746ea89f6}" ma:sspId="2b1776d1-ae3b-49f8-a97b-1474fa7fa346" ma:termSetId="8291263e-1670-46c0-b090-f3efb02d9c12"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269eaf7d-3942-436b-9833-c35ed307f50b}" ma:internalName="TaxCatchAll" ma:showField="CatchAllData" ma:web="08acf695-f66a-4768-b3cf-48c5dc920dbe">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269eaf7d-3942-436b-9833-c35ed307f50b}" ma:internalName="TaxCatchAllLabel" ma:readOnly="true" ma:showField="CatchAllDataLabel" ma:web="08acf695-f66a-4768-b3cf-48c5dc920dbe">
      <xsd:complexType>
        <xsd:complexContent>
          <xsd:extension base="dms:MultiChoiceLookup">
            <xsd:sequence>
              <xsd:element name="Value" type="dms:Lookup" maxOccurs="unbounded" minOccurs="0" nillable="true"/>
            </xsd:sequence>
          </xsd:extension>
        </xsd:complexContent>
      </xsd:complexType>
    </xsd:element>
    <xsd:element name="bd0590dde75a4281b274cfe17b88f084" ma:index="12" ma:taxonomy="true" ma:internalName="bd0590dde75a4281b274cfe17b88f084" ma:taxonomyFieldName="ERIS_Keywords" ma:displayName="Keywords" ma:default="4;#Prudential Policy|43245a93-b13b-4262-9edd-8f7887118150" ma:fieldId="{bd0590dd-e75a-4281-b274-cfe17b88f084}" ma:taxonomyMulti="true" ma:sspId="2b1776d1-ae3b-49f8-a97b-1474fa7fa346" ma:termSetId="041e8d27-50b6-44df-be8e-d4aba88ea6ef" ma:anchorId="00000000-0000-0000-0000-000000000000" ma:open="false" ma:isKeyword="false">
      <xsd:complexType>
        <xsd:sequence>
          <xsd:element ref="pc:Terms" minOccurs="0" maxOccurs="1"/>
        </xsd:sequence>
      </xsd:complexType>
    </xsd:element>
    <xsd:element name="ERIS_ConfidentialityLevel" ma:index="14" ma:displayName="Confidentiality Level" ma:default="EIOPA Regular Use" ma:format="Dropdown" ma:internalName="ERIS_ConfidentialityLevel" ma:readOnly="false">
      <xsd:simpleType>
        <xsd:restriction base="dms:Choice">
          <xsd:enumeration value="PUBLIC"/>
          <xsd:enumeration value="EIOPA Regular Use"/>
          <xsd:enumeration value="EIOPA Restricted Use"/>
          <xsd:enumeration value="EIOPA Confidential Use"/>
        </xsd:restriction>
      </xsd:simpleType>
    </xsd:element>
    <xsd:element name="ERIS_AdditionalMarkings" ma:index="15" nillable="true" ma:displayName="Additional Markings" ma:format="Dropdown" ma:internalName="ERIS_AdditionalMarkings">
      <xsd:simpleType>
        <xsd:union memberTypes="dms:Text">
          <xsd:simpleType>
            <xsd:restriction base="dms:Choice">
              <xsd:enumeration value="‍​​‍‍​‍​​‍﻿﻿﻿"/>
              <xsd:enumeration value="Limited"/>
              <xsd:enumeration value="Internal Use Only"/>
              <xsd:enumeration value="Personal Data"/>
              <xsd:enumeration value="Staff Matter"/>
              <xsd:enumeration value="Management Only"/>
            </xsd:restriction>
          </xsd:simpleType>
        </xsd:union>
      </xsd:simpleType>
    </xsd:element>
    <xsd:element name="ERIS_ApprovalStatus" ma:index="16" nillable="true" ma:displayName="Approval Status" ma:default="DRAFT" ma:format="Dropdown" ma:internalName="ERIS_ApprovalStatus">
      <xsd:simpleType>
        <xsd:restriction base="dms:Choice">
          <xsd:enumeration value="DRAFT"/>
          <xsd:enumeration value="UNDER REVIEW"/>
          <xsd:enumeration value="FINAL"/>
          <xsd:enumeration value="N/A"/>
        </xsd:restriction>
      </xsd:simpleType>
    </xsd:element>
    <xsd:element name="ib9b5da6129a4764bff7589b09465f44" ma:index="17" nillable="true" ma:taxonomy="true" ma:internalName="ib9b5da6129a4764bff7589b09465f44" ma:taxonomyFieldName="ERIS_Department" ma:displayName="EIOPA Department" ma:default="" ma:fieldId="{2b9b5da6-129a-4764-bff7-589b09465f44}" ma:sspId="2b1776d1-ae3b-49f8-a97b-1474fa7fa346" ma:termSetId="2f2a64c9-9254-4d19-9904-51fea509003d" ma:anchorId="00000000-0000-0000-0000-000000000000" ma:open="false" ma:isKeyword="false">
      <xsd:complexType>
        <xsd:sequence>
          <xsd:element ref="pc:Terms" minOccurs="0" maxOccurs="1"/>
        </xsd:sequence>
      </xsd:complexType>
    </xsd:element>
    <xsd:element name="b951eb87927b40548bb1fcfe6ad9c4d4" ma:index="19" nillable="true" ma:taxonomy="true" ma:internalName="b951eb87927b40548bb1fcfe6ad9c4d4" ma:taxonomyFieldName="ERIS_Language" ma:displayName="Language" ma:default="3;#English|2741a941-2920-4ba4-aa70-d8ed6ac1785d" ma:fieldId="{b951eb87-927b-4054-8bb1-fcfe6ad9c4d4}" ma:taxonomyMulti="true" ma:sspId="2b1776d1-ae3b-49f8-a97b-1474fa7fa346" ma:termSetId="315add97-73bf-465d-a942-81c36fc30c96" ma:anchorId="00000000-0000-0000-0000-000000000000" ma:open="false" ma:isKeyword="false">
      <xsd:complexType>
        <xsd:sequence>
          <xsd:element ref="pc:Terms" minOccurs="0" maxOccurs="1"/>
        </xsd:sequence>
      </xsd:complexType>
    </xsd:element>
    <xsd:element name="ERIS_OtherReference" ma:index="21" nillable="true" ma:displayName="Other Reference" ma:internalName="ERIS_OtherReference">
      <xsd:simpleType>
        <xsd:restriction base="dms:Text"/>
      </xsd:simpleType>
    </xsd:element>
    <xsd:element name="ERIS_Relation" ma:index="22" nillable="true" ma:displayName="Relation" ma:internalName="ERIS_Relation">
      <xsd:simpleType>
        <xsd:restriction base="dms:Text"/>
      </xsd:simpleType>
    </xsd:element>
    <xsd:element name="ERIS_AssignedTo" ma:index="23" nillable="true" ma:displayName="Assigned To" ma:internalName="ERIS_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RIS_RecordNumber" ma:index="24" nillable="true" ma:displayName="Record Number" ma:internalName="ERIS_RecordNumber">
      <xsd:simpleType>
        <xsd:restriction base="dms:Text"/>
      </xsd:simpleType>
    </xsd:element>
    <xsd:element name="ERIS_SupersededObsolete" ma:index="29" nillable="true" ma:displayName="Superseded/Obsolete?" ma:default="0" ma:internalName="ERIS_SupersededObsolete">
      <xsd:simpleType>
        <xsd:restriction base="dms:Boolean"/>
      </xsd:simpleType>
    </xsd:element>
    <xsd:element name="ERIS_BusinessArea" ma:index="31" nillable="true" ma:displayName="Business Area" ma:format="Dropdown" ma:internalName="ERIS_BusinessArea">
      <xsd:simpleType>
        <xsd:union memberTypes="dms:Text">
          <xsd:simpleType>
            <xsd:restriction base="dms:Choice">
              <xsd:enumeration value="Corporate Affairs Department"/>
              <xsd:enumeration value="Policy and Supervisory Convergence Department"/>
              <xsd:enumeration value="Policy Department"/>
              <xsd:enumeration value="Supervisory Processes Department"/>
              <xsd:enumeration value="Oversight Department"/>
              <xsd:enumeration value="Risk &amp; Financial Stability Department"/>
              <xsd:enumeration value="Consumer Protection Department"/>
              <xsd:enumeration value="Corporate Support Department"/>
              <xsd:enumeration value="Chairperson"/>
              <xsd:enumeration value="Executive Director"/>
              <xsd:enumeration value="Management Board"/>
              <xsd:enumeration value="Board of Supervisors"/>
            </xsd:restriction>
          </xsd:simpleType>
        </xsd:union>
      </xsd:simpleType>
    </xsd:element>
    <xsd:element name="FilenameMeetingType" ma:index="32" nillable="true" ma:displayName="FilenameMeetingType" ma:internalName="FilenameMeetingType">
      <xsd:simpleType>
        <xsd:restriction base="dms:Choice">
          <xsd:enumeration value="MB"/>
          <xsd:enumeration value="BoS"/>
          <xsd:enumeration value="..."/>
        </xsd:restriction>
      </xsd:simpleType>
    </xsd:element>
    <xsd:element name="NextMeetingType" ma:index="33" nillable="true" ma:displayName="NextMeetingType" ma:internalName="NextMeetingType">
      <xsd:simpleType>
        <xsd:restriction base="dms:Choice">
          <xsd:enumeration value="SMM"/>
          <xsd:enumeration value="MB"/>
          <xsd:enumeration value="BoS"/>
          <xsd:enumeration value="..."/>
        </xsd:restriction>
      </xsd:simpleType>
    </xsd:element>
    <xsd:element name="FilenameMeetingAgendaNo" ma:index="34" nillable="true" ma:displayName="FilenameMeetingAgendaNo" ma:internalName="FilenameMeetingAgendaNo">
      <xsd:simpleType>
        <xsd:restriction base="dms:Text"/>
      </xsd:simpleType>
    </xsd:element>
    <xsd:element name="FilenameMeetingNo" ma:index="35" nillable="true" ma:displayName="FilenameMeetingNo" ma:internalName="FilenameMeetingNo">
      <xsd:simpleType>
        <xsd:restriction base="dms:Text"/>
      </xsd:simpleType>
    </xsd:element>
    <xsd:element name="NextMeeting" ma:index="36" nillable="true" ma:displayName="NextMeeting" ma:internalName="NextMeeting">
      <xsd:simpleType>
        <xsd:restriction base="dms:Text"/>
      </xsd:simpleType>
    </xsd:element>
    <xsd:element name="SourceDocumentInfo" ma:index="37" nillable="true" ma:displayName="SourceDocumentInfo" ma:internalName="SourceDocumentInfo">
      <xsd:simpleType>
        <xsd:restriction base="dms:Note">
          <xsd:maxLength value="255"/>
        </xsd:restriction>
      </xsd:simpleType>
    </xsd:element>
    <xsd:element name="NextMeetingSubfolder" ma:index="38" nillable="true" ma:displayName="NextMeetingSubfolder" ma:internalName="NextMeetingSubfolder">
      <xsd:simpleType>
        <xsd:restriction base="dms:Text"/>
      </xsd:simpleType>
    </xsd:element>
    <xsd:element name="SubmittingDepartment" ma:index="39" nillable="true" ma:displayName="SubmittingDepartment" ma:internalName="SubmittingDepartment">
      <xsd:simpleType>
        <xsd:restriction base="dms:Text"/>
      </xsd:simpleType>
    </xsd:element>
    <xsd:element name="MeetingApprovalPath" ma:index="40" nillable="true" ma:displayName="MeetingApprovalPath" ma:internalName="MeetingApprovalPath">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3a43e0-6a6d-43c3-be80-d9064606a4a9" elementFormDefault="qualified">
    <xsd:import namespace="http://schemas.microsoft.com/office/2006/documentManagement/types"/>
    <xsd:import namespace="http://schemas.microsoft.com/office/infopath/2007/PartnerControls"/>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Display>DocumentLibraryForm</Display>
  <Edit>DocumentLibraryForm</Edit>
  <New>DocumentLibraryForm</New>
  <MobileDisplayFormUrl/>
  <MobileEditFormUrl/>
  <MobileNewFormUrl/>
</FormTemplates>
</file>

<file path=customXml/item4.xml><?xml version="1.0" encoding="utf-8"?>
<?mso-contentType ?>
<FormTemplates xmlns="http://schemas.microsoft.com/sharepoint/v3/contenttype/forms">
  <Display>NFListDisplayForm</Display>
  <Edit>NFListEditForm</Edit>
  <New>NFListEditForm</New>
</FormTemplates>
</file>

<file path=customXml/item5.xml><?xml version="1.0" encoding="utf-8"?>
<?mso-contentType ?>
<FormUrls xmlns="http://schemas.microsoft.com/sharepoint/v3/contenttype/forms/url">
  <MobileDisplay>_layouts/15/NintexForms/Mobile/DispForm.aspx</MobileDisplay>
  <MobileEdit>_layouts/15/NintexForms/Mobile/EditForm.aspx</MobileEdit>
  <MobileNew>_layouts/15/NintexForms/Mobile/NewForm.aspx</MobileNew>
</FormUrls>
</file>

<file path=customXml/item6.xml><?xml version="1.0" encoding="utf-8"?>
<p:properties xmlns:p="http://schemas.microsoft.com/office/2006/metadata/properties" xmlns:xsi="http://www.w3.org/2001/XMLSchema-instance" xmlns:pc="http://schemas.microsoft.com/office/infopath/2007/PartnerControls">
  <documentManagement>
    <TaxCatchAll xmlns="08acf695-f66a-4768-b3cf-48c5dc920dbe">
      <Value>9</Value>
      <Value>42</Value>
      <Value>5</Value>
      <Value>4</Value>
      <Value>3</Value>
      <Value>8</Value>
    </TaxCatchAll>
    <FilenameMeetingType xmlns="08acf695-f66a-4768-b3cf-48c5dc920dbe" xsi:nil="true"/>
    <SourceDocumentInfo xmlns="08acf695-f66a-4768-b3cf-48c5dc920dbe" xsi:nil="true"/>
    <ERIS_Relation xmlns="08acf695-f66a-4768-b3cf-48c5dc920dbe" xsi:nil="true"/>
    <ERIS_AssignedTo xmlns="08acf695-f66a-4768-b3cf-48c5dc920dbe">
      <UserInfo>
        <DisplayName/>
        <AccountId xsi:nil="true"/>
        <AccountType/>
      </UserInfo>
    </ERIS_AssignedTo>
    <ib9b5da6129a4764bff7589b09465f44 xmlns="08acf695-f66a-4768-b3cf-48c5dc920dbe">
      <Terms xmlns="http://schemas.microsoft.com/office/infopath/2007/PartnerControls">
        <TermInfo xmlns="http://schemas.microsoft.com/office/infopath/2007/PartnerControls">
          <TermName xmlns="http://schemas.microsoft.com/office/infopath/2007/PartnerControls">Supervisory Processes Department</TermName>
          <TermId xmlns="http://schemas.microsoft.com/office/infopath/2007/PartnerControls">3a9db3ad-f1a2-49c0-8c29-af39c608fb30</TermId>
        </TermInfo>
      </Terms>
    </ib9b5da6129a4764bff7589b09465f44>
    <b951eb87927b40548bb1fcfe6ad9c4d4 xmlns="08acf695-f66a-4768-b3cf-48c5dc920dbe">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2741a941-2920-4ba4-aa70-d8ed6ac1785d</TermId>
        </TermInfo>
      </Terms>
    </b951eb87927b40548bb1fcfe6ad9c4d4>
    <NextMeetingSubfolder xmlns="08acf695-f66a-4768-b3cf-48c5dc920dbe" xsi:nil="true"/>
    <bd0590dde75a4281b274cfe17b88f084 xmlns="08acf695-f66a-4768-b3cf-48c5dc920dbe">
      <Terms xmlns="http://schemas.microsoft.com/office/infopath/2007/PartnerControls">
        <TermInfo xmlns="http://schemas.microsoft.com/office/infopath/2007/PartnerControls">
          <TermName xmlns="http://schemas.microsoft.com/office/infopath/2007/PartnerControls">Quantitative Reporting Templates</TermName>
          <TermId xmlns="http://schemas.microsoft.com/office/infopath/2007/PartnerControls">d7753427-b1c9-4f72-b6a6-10b2a5ee67e3</TermId>
        </TermInfo>
        <TermInfo xmlns="http://schemas.microsoft.com/office/infopath/2007/PartnerControls">
          <TermName xmlns="http://schemas.microsoft.com/office/infopath/2007/PartnerControls">Prudential Policy</TermName>
          <TermId xmlns="http://schemas.microsoft.com/office/infopath/2007/PartnerControls">43245a93-b13b-4262-9edd-8f7887118150</TermId>
        </TermInfo>
        <TermInfo xmlns="http://schemas.microsoft.com/office/infopath/2007/PartnerControls">
          <TermName xmlns="http://schemas.microsoft.com/office/infopath/2007/PartnerControls">Regulatory Framework Monitoring</TermName>
          <TermId xmlns="http://schemas.microsoft.com/office/infopath/2007/PartnerControls">c95f4284-c8c2-4a99-bcad-302f92cd1745</TermId>
        </TermInfo>
      </Terms>
    </bd0590dde75a4281b274cfe17b88f084>
    <IconOverlay xmlns="http://schemas.microsoft.com/sharepoint/v4" xsi:nil="true"/>
    <ERIS_SupersededObsolete xmlns="08acf695-f66a-4768-b3cf-48c5dc920dbe">false</ERIS_SupersededObsolete>
    <ERIS_RecordNumber xmlns="08acf695-f66a-4768-b3cf-48c5dc920dbe">EIOPA(2025)0138452</ERIS_RecordNumber>
    <NextMeeting xmlns="08acf695-f66a-4768-b3cf-48c5dc920dbe" xsi:nil="true"/>
    <SubmittingDepartment xmlns="08acf695-f66a-4768-b3cf-48c5dc920dbe" xsi:nil="true"/>
    <ERIS_AdditionalMarkings xmlns="08acf695-f66a-4768-b3cf-48c5dc920dbe" xsi:nil="true"/>
    <ERIS_ConfidentialityLevel xmlns="08acf695-f66a-4768-b3cf-48c5dc920dbe">EIOPA Regular Use</ERIS_ConfidentialityLevel>
    <FormData xmlns="http://schemas.microsoft.com/sharepoint/v3" xsi:nil="true"/>
    <ERIS_BusinessArea xmlns="08acf695-f66a-4768-b3cf-48c5dc920dbe" xsi:nil="true"/>
    <ERIS_ApprovalStatus xmlns="08acf695-f66a-4768-b3cf-48c5dc920dbe">DRAFT</ERIS_ApprovalStatus>
    <NextMeetingType xmlns="08acf695-f66a-4768-b3cf-48c5dc920dbe" xsi:nil="true"/>
    <ERIS_OtherReference xmlns="08acf695-f66a-4768-b3cf-48c5dc920dbe" xsi:nil="true"/>
    <MeetingApprovalPath xmlns="08acf695-f66a-4768-b3cf-48c5dc920dbe" xsi:nil="true"/>
    <o5b23233268c446795eaad3746ea89f6 xmlns="08acf695-f66a-4768-b3cf-48c5dc920dbe">
      <Terms xmlns="http://schemas.microsoft.com/office/infopath/2007/PartnerControls">
        <TermInfo xmlns="http://schemas.microsoft.com/office/infopath/2007/PartnerControls">
          <TermName xmlns="http://schemas.microsoft.com/office/infopath/2007/PartnerControls">Consultation/Discussion Paper</TermName>
          <TermId xmlns="http://schemas.microsoft.com/office/infopath/2007/PartnerControls">d6165307-c9dd-4b86-89b7-c1e302d608ac</TermId>
        </TermInfo>
      </Terms>
    </o5b23233268c446795eaad3746ea89f6>
    <FilenameMeetingAgendaNo xmlns="08acf695-f66a-4768-b3cf-48c5dc920dbe" xsi:nil="true"/>
    <FilenameMeetingNo xmlns="08acf695-f66a-4768-b3cf-48c5dc920dbe" xsi:nil="true"/>
  </documentManagement>
</p:properties>
</file>

<file path=customXml/itemProps1.xml><?xml version="1.0" encoding="utf-8"?>
<ds:datastoreItem xmlns:ds="http://schemas.openxmlformats.org/officeDocument/2006/customXml" ds:itemID="{DF44D854-6059-4C15-845A-2AC30791F28C}">
  <ds:schemaRefs>
    <ds:schemaRef ds:uri="http://schemas.openxmlformats.org/officeDocument/2006/bibliography"/>
  </ds:schemaRefs>
</ds:datastoreItem>
</file>

<file path=customXml/itemProps2.xml><?xml version="1.0" encoding="utf-8"?>
<ds:datastoreItem xmlns:ds="http://schemas.openxmlformats.org/officeDocument/2006/customXml" ds:itemID="{4A319C97-90A7-4CD4-8EB7-B3AD43BE1E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8acf695-f66a-4768-b3cf-48c5dc920dbe"/>
    <ds:schemaRef ds:uri="http://schemas.microsoft.com/sharepoint/v4"/>
    <ds:schemaRef ds:uri="7d3a43e0-6a6d-43c3-be80-d9064606a4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A66FA8-5D5F-4BA4-B1AB-6E24850FAE91}">
  <ds:schemaRefs/>
</ds:datastoreItem>
</file>

<file path=customXml/itemProps4.xml><?xml version="1.0" encoding="utf-8"?>
<ds:datastoreItem xmlns:ds="http://schemas.openxmlformats.org/officeDocument/2006/customXml" ds:itemID="{9BEEF35A-B6EE-484C-BEBA-FE0B0879576D}">
  <ds:schemaRefs>
    <ds:schemaRef ds:uri="http://schemas.microsoft.com/sharepoint/v3/contenttype/forms"/>
  </ds:schemaRefs>
</ds:datastoreItem>
</file>

<file path=customXml/itemProps5.xml><?xml version="1.0" encoding="utf-8"?>
<ds:datastoreItem xmlns:ds="http://schemas.openxmlformats.org/officeDocument/2006/customXml" ds:itemID="{F7402C2C-F658-407B-AF93-74318D328ECC}">
  <ds:schemaRefs>
    <ds:schemaRef ds:uri="http://schemas.microsoft.com/sharepoint/v3/contenttype/forms/url"/>
  </ds:schemaRefs>
</ds:datastoreItem>
</file>

<file path=customXml/itemProps6.xml><?xml version="1.0" encoding="utf-8"?>
<ds:datastoreItem xmlns:ds="http://schemas.openxmlformats.org/officeDocument/2006/customXml" ds:itemID="{BFAD02E3-8B7C-4193-9C7A-6D543AD8DB0C}">
  <ds:schemaRefs>
    <ds:schemaRef ds:uri="http://purl.org/dc/dcmitype/"/>
    <ds:schemaRef ds:uri="http://purl.org/dc/elements/1.1/"/>
    <ds:schemaRef ds:uri="http://www.w3.org/XML/1998/namespace"/>
    <ds:schemaRef ds:uri="http://schemas.openxmlformats.org/package/2006/metadata/core-properties"/>
    <ds:schemaRef ds:uri="http://schemas.microsoft.com/office/2006/metadata/properties"/>
    <ds:schemaRef ds:uri="7d3a43e0-6a6d-43c3-be80-d9064606a4a9"/>
    <ds:schemaRef ds:uri="http://schemas.microsoft.com/office/infopath/2007/PartnerControls"/>
    <ds:schemaRef ds:uri="http://schemas.microsoft.com/office/2006/documentManagement/types"/>
    <ds:schemaRef ds:uri="http://purl.org/dc/terms/"/>
    <ds:schemaRef ds:uri="http://schemas.microsoft.com/sharepoint/v4"/>
    <ds:schemaRef ds:uri="08acf695-f66a-4768-b3cf-48c5dc920dbe"/>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5553</Words>
  <Characters>31655</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2025-06-03T15:51:00Z</dcterms:created>
  <dcterms:modified xsi:type="dcterms:W3CDTF">2025-06-03T15:51:00Z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0x010100BD4417634701014DA0CDE7BA7EA0A0370010DE6CC8CF7C2F4C95DD4560A5BFE726</vt:lpwstr>
  </property>
  <property fmtid="{D5CDD505-2E9C-101B-9397-08002B2CF9AE}" pid="8" name="ERIS_Department">
    <vt:lpwstr>9;#Supervisory Processes Department|3a9db3ad-f1a2-49c0-8c29-af39c608fb30</vt:lpwstr>
  </property>
  <property fmtid="{D5CDD505-2E9C-101B-9397-08002B2CF9AE}" pid="11" name="RecordPoint_WorkflowType">
    <vt:lpwstr>ActiveSubmitStub</vt:lpwstr>
  </property>
  <property fmtid="{D5CDD505-2E9C-101B-9397-08002B2CF9AE}" pid="12" name="ERIS_DocumentType">
    <vt:lpwstr>42;#Consultation/Discussion Paper|d6165307-c9dd-4b86-89b7-c1e302d608ac</vt:lpwstr>
  </property>
  <property fmtid="{D5CDD505-2E9C-101B-9397-08002B2CF9AE}" pid="14" name="ERIS_Language">
    <vt:lpwstr>3;#English|2741a941-2920-4ba4-aa70-d8ed6ac1785d</vt:lpwstr>
  </property>
  <property fmtid="{D5CDD505-2E9C-101B-9397-08002B2CF9AE}" pid="16" name="MDU">
    <vt:lpwstr/>
  </property>
  <property fmtid="{D5CDD505-2E9C-101B-9397-08002B2CF9AE}" pid="19" name="RecordPoint_ActiveItemUniqueId">
    <vt:lpwstr>{1972be0b-f400-40da-bae1-210e26ffc625}</vt:lpwstr>
  </property>
  <property fmtid="{D5CDD505-2E9C-101B-9397-08002B2CF9AE}" pid="20" name="RecordPoint_SubmissionCompleted">
    <vt:lpwstr>2025-06-03T17:54:15.1028711+02:00</vt:lpwstr>
  </property>
  <property fmtid="{D5CDD505-2E9C-101B-9397-08002B2CF9AE}" pid="23" name="ERIS_Keywords">
    <vt:lpwstr>8;#Quantitative Reporting Templates|d7753427-b1c9-4f72-b6a6-10b2a5ee67e3;#4;#Prudential Policy|43245a93-b13b-4262-9edd-8f7887118150;#5;#Regulatory Framework Monitoring|c95f4284-c8c2-4a99-bcad-302f92cd1745</vt:lpwstr>
  </property>
  <property fmtid="{D5CDD505-2E9C-101B-9397-08002B2CF9AE}" pid="24" name="RecordPoint_ActiveItemWebId">
    <vt:lpwstr>{7d3a43e0-6a6d-43c3-be80-d9064606a4a9}</vt:lpwstr>
  </property>
  <property fmtid="{D5CDD505-2E9C-101B-9397-08002B2CF9AE}" pid="25" name="RecordPoint_ActiveItemSiteId">
    <vt:lpwstr>{7a172dfa-c9d6-41b8-93a6-13c75f55ec66}</vt:lpwstr>
  </property>
  <property fmtid="{D5CDD505-2E9C-101B-9397-08002B2CF9AE}" pid="26" name="RecordPoint_ActiveItemListId">
    <vt:lpwstr>{335d190b-d285-4fb9-b9c4-fd3b7459182d}</vt:lpwstr>
  </property>
  <property fmtid="{D5CDD505-2E9C-101B-9397-08002B2CF9AE}" pid="27" name="RecordPoint_RecordNumberSubmitted">
    <vt:lpwstr>EIOPA(2025)0138452</vt:lpwstr>
  </property>
</Properties>
</file>